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057B5" w14:textId="77777777" w:rsidR="00C56CD5" w:rsidRDefault="00C56CD5">
      <w:pPr>
        <w:pStyle w:val="Heading1"/>
        <w:widowControl/>
        <w:spacing w:line="360" w:lineRule="auto"/>
        <w:rPr>
          <w:rFonts w:ascii="Arial" w:hAnsi="Arial" w:cs="Arial"/>
          <w:sz w:val="28"/>
          <w:szCs w:val="28"/>
        </w:rPr>
      </w:pPr>
      <w:bookmarkStart w:id="0" w:name="_DV_M0"/>
      <w:bookmarkStart w:id="1" w:name="bmkTempPrinting"/>
      <w:bookmarkEnd w:id="0"/>
      <w:bookmarkEnd w:id="1"/>
      <w:r>
        <w:rPr>
          <w:rFonts w:ascii="Arial" w:hAnsi="Arial" w:cs="Arial"/>
          <w:sz w:val="28"/>
          <w:szCs w:val="28"/>
        </w:rPr>
        <w:t>CUSC - EXHIBIT I</w:t>
      </w:r>
    </w:p>
    <w:p w14:paraId="7FB19DE1" w14:textId="77777777" w:rsidR="00C56CD5" w:rsidRDefault="00C56CD5">
      <w:pPr>
        <w:pStyle w:val="BodyText"/>
        <w:widowControl/>
        <w:spacing w:line="360" w:lineRule="auto"/>
        <w:ind w:left="4253" w:hanging="4253"/>
        <w:jc w:val="center"/>
        <w:rPr>
          <w:rFonts w:ascii="Arial" w:hAnsi="Arial" w:cs="Arial"/>
        </w:rPr>
      </w:pPr>
    </w:p>
    <w:p w14:paraId="5C02CCDA" w14:textId="77777777" w:rsidR="00C56CD5" w:rsidRDefault="00C56CD5">
      <w:pPr>
        <w:pStyle w:val="BodyText"/>
        <w:widowControl/>
        <w:spacing w:line="360" w:lineRule="auto"/>
        <w:ind w:left="4253" w:hanging="4253"/>
        <w:jc w:val="center"/>
        <w:rPr>
          <w:rFonts w:ascii="Arial" w:hAnsi="Arial" w:cs="Arial"/>
        </w:rPr>
      </w:pPr>
    </w:p>
    <w:p w14:paraId="7279BACF" w14:textId="77777777" w:rsidR="00C56CD5" w:rsidRDefault="00C56CD5">
      <w:pPr>
        <w:pStyle w:val="Heading1"/>
        <w:keepNext w:val="0"/>
        <w:widowControl/>
        <w:spacing w:after="120"/>
        <w:rPr>
          <w:rFonts w:ascii="Arial" w:hAnsi="Arial" w:cs="Arial"/>
          <w:sz w:val="24"/>
          <w:szCs w:val="24"/>
          <w:u w:val="none"/>
        </w:rPr>
      </w:pPr>
      <w:bookmarkStart w:id="2" w:name="_DV_M1"/>
      <w:bookmarkEnd w:id="2"/>
      <w:r>
        <w:rPr>
          <w:rFonts w:ascii="Arial" w:hAnsi="Arial" w:cs="Arial"/>
          <w:sz w:val="24"/>
          <w:szCs w:val="24"/>
          <w:u w:val="none"/>
        </w:rPr>
        <w:t>THE CONNECTION AND USE OF SYSTEM CODE</w:t>
      </w:r>
    </w:p>
    <w:p w14:paraId="43007B74" w14:textId="77777777" w:rsidR="00C56CD5" w:rsidRDefault="00C56CD5">
      <w:pPr>
        <w:pStyle w:val="Heading1"/>
        <w:keepNext w:val="0"/>
        <w:widowControl/>
        <w:spacing w:after="120"/>
        <w:rPr>
          <w:rFonts w:ascii="Arial" w:hAnsi="Arial" w:cs="Arial"/>
          <w:sz w:val="24"/>
          <w:szCs w:val="24"/>
          <w:u w:val="none"/>
        </w:rPr>
      </w:pPr>
      <w:bookmarkStart w:id="3" w:name="_DV_M2"/>
      <w:bookmarkEnd w:id="3"/>
      <w:r>
        <w:rPr>
          <w:rFonts w:ascii="Arial" w:hAnsi="Arial" w:cs="Arial"/>
          <w:sz w:val="24"/>
          <w:szCs w:val="24"/>
          <w:u w:val="none"/>
        </w:rPr>
        <w:t>MODIFICATION APPLICATION</w:t>
      </w:r>
    </w:p>
    <w:p w14:paraId="048CEC7B" w14:textId="77777777" w:rsidR="00C56CD5" w:rsidRDefault="00C56CD5">
      <w:pPr>
        <w:pStyle w:val="BodyText"/>
        <w:widowControl/>
        <w:spacing w:line="360" w:lineRule="auto"/>
        <w:jc w:val="center"/>
        <w:rPr>
          <w:rFonts w:ascii="Arial" w:hAnsi="Arial" w:cs="Arial"/>
          <w:b/>
          <w:bCs/>
        </w:rPr>
      </w:pPr>
    </w:p>
    <w:p w14:paraId="2D58EE45" w14:textId="77777777" w:rsidR="00C56CD5" w:rsidRDefault="00C56CD5">
      <w:pPr>
        <w:pStyle w:val="BodyText"/>
        <w:widowControl/>
        <w:spacing w:line="360" w:lineRule="auto"/>
        <w:jc w:val="center"/>
        <w:rPr>
          <w:rFonts w:ascii="Arial" w:hAnsi="Arial" w:cs="Arial"/>
          <w:b/>
          <w:bCs/>
        </w:rPr>
      </w:pPr>
    </w:p>
    <w:p w14:paraId="47B9A0C3" w14:textId="77777777" w:rsidR="00C56CD5" w:rsidRDefault="00C56CD5">
      <w:pPr>
        <w:pStyle w:val="BodyText"/>
        <w:widowControl/>
        <w:jc w:val="center"/>
        <w:rPr>
          <w:rFonts w:ascii="Arial" w:hAnsi="Arial" w:cs="Arial"/>
          <w:b/>
          <w:bCs/>
        </w:rPr>
      </w:pPr>
      <w:bookmarkStart w:id="4" w:name="_DV_M3"/>
      <w:bookmarkEnd w:id="4"/>
      <w:r>
        <w:br w:type="page"/>
      </w:r>
      <w:r>
        <w:rPr>
          <w:rFonts w:ascii="Arial" w:hAnsi="Arial" w:cs="Arial"/>
          <w:b/>
          <w:bCs/>
        </w:rPr>
        <w:lastRenderedPageBreak/>
        <w:t>MODIFICATION APPLICATION – NOTES</w:t>
      </w:r>
    </w:p>
    <w:p w14:paraId="37592E8F" w14:textId="77777777" w:rsidR="00C56CD5" w:rsidRDefault="00C56CD5">
      <w:pPr>
        <w:pStyle w:val="BodyText"/>
        <w:widowControl/>
        <w:jc w:val="center"/>
        <w:rPr>
          <w:rFonts w:ascii="Arial" w:hAnsi="Arial" w:cs="Arial"/>
          <w:b/>
          <w:bCs/>
        </w:rPr>
      </w:pPr>
    </w:p>
    <w:p w14:paraId="735BF5FE" w14:textId="77777777" w:rsidR="00C56CD5" w:rsidRDefault="00C56CD5">
      <w:pPr>
        <w:pStyle w:val="BodyText"/>
        <w:widowControl/>
        <w:jc w:val="both"/>
        <w:rPr>
          <w:b/>
          <w:bCs/>
        </w:rPr>
      </w:pPr>
      <w:bookmarkStart w:id="5" w:name="_DV_M4"/>
      <w:bookmarkEnd w:id="5"/>
      <w:r>
        <w:rPr>
          <w:rFonts w:ascii="Arial" w:hAnsi="Arial" w:cs="Arial"/>
          <w:b/>
          <w:bCs/>
        </w:rPr>
        <w:t>Please study the following notes before completing and signing this application form.</w:t>
      </w:r>
    </w:p>
    <w:p w14:paraId="29F90D82" w14:textId="77777777" w:rsidR="00C56CD5" w:rsidRDefault="00C56CD5">
      <w:pPr>
        <w:pStyle w:val="Heading2"/>
        <w:keepNext w:val="0"/>
        <w:widowControl/>
        <w:spacing w:before="0"/>
        <w:jc w:val="both"/>
        <w:rPr>
          <w:b w:val="0"/>
          <w:bCs w:val="0"/>
        </w:rPr>
      </w:pPr>
    </w:p>
    <w:p w14:paraId="5287EDFF" w14:textId="77777777" w:rsidR="00C56CD5" w:rsidRDefault="00C56CD5">
      <w:pPr>
        <w:pStyle w:val="clauseindent"/>
        <w:widowControl/>
        <w:ind w:left="720"/>
        <w:jc w:val="both"/>
        <w:rPr>
          <w:rFonts w:ascii="Arial" w:hAnsi="Arial" w:cs="Arial"/>
        </w:rPr>
      </w:pPr>
      <w:bookmarkStart w:id="6" w:name="_DV_M5"/>
      <w:bookmarkEnd w:id="6"/>
      <w:r>
        <w:rPr>
          <w:rFonts w:ascii="Arial" w:hAnsi="Arial" w:cs="Arial"/>
        </w:rPr>
        <w:t xml:space="preserve">Please note that certain expressions which are used in this application form are defined in the Interpretation and Definitions (contained in Section 11 of the </w:t>
      </w:r>
      <w:r>
        <w:rPr>
          <w:rFonts w:ascii="Arial" w:hAnsi="Arial" w:cs="Arial"/>
          <w:b/>
          <w:bCs/>
        </w:rPr>
        <w:t>CUSC</w:t>
      </w:r>
      <w:r>
        <w:rPr>
          <w:rFonts w:ascii="Arial" w:hAnsi="Arial" w:cs="Arial"/>
        </w:rPr>
        <w:t xml:space="preserve">) and when this occurs the expressions have capital letters at the beginning of each word and are in bold. If the </w:t>
      </w:r>
      <w:r>
        <w:rPr>
          <w:rFonts w:ascii="Arial" w:hAnsi="Arial" w:cs="Arial"/>
          <w:b/>
          <w:bCs/>
        </w:rPr>
        <w:t>Applicant</w:t>
      </w:r>
      <w:r>
        <w:rPr>
          <w:rFonts w:ascii="Arial" w:hAnsi="Arial" w:cs="Arial"/>
        </w:rPr>
        <w:t xml:space="preserve"> has any queries regarding this application or any related </w:t>
      </w:r>
      <w:proofErr w:type="gramStart"/>
      <w:r>
        <w:rPr>
          <w:rFonts w:ascii="Arial" w:hAnsi="Arial" w:cs="Arial"/>
        </w:rPr>
        <w:t>matters</w:t>
      </w:r>
      <w:proofErr w:type="gramEnd"/>
      <w:r>
        <w:rPr>
          <w:rFonts w:ascii="Arial" w:hAnsi="Arial" w:cs="Arial"/>
        </w:rPr>
        <w:t xml:space="preserve"> then the </w:t>
      </w:r>
      <w:r>
        <w:rPr>
          <w:rFonts w:ascii="Arial" w:hAnsi="Arial" w:cs="Arial"/>
          <w:b/>
          <w:bCs/>
        </w:rPr>
        <w:t>Applicant</w:t>
      </w:r>
      <w:r>
        <w:rPr>
          <w:rFonts w:ascii="Arial" w:hAnsi="Arial" w:cs="Arial"/>
        </w:rPr>
        <w:t xml:space="preserve"> is recommended to contact </w:t>
      </w:r>
      <w:r>
        <w:rPr>
          <w:rFonts w:ascii="Arial" w:hAnsi="Arial" w:cs="Arial"/>
          <w:b/>
          <w:bCs/>
        </w:rPr>
        <w:t>The Company</w:t>
      </w:r>
      <w:r w:rsidR="000A5CEB">
        <w:rPr>
          <w:rFonts w:ascii="Arial" w:hAnsi="Arial" w:cs="Arial"/>
          <w:b/>
          <w:bCs/>
        </w:rPr>
        <w:t xml:space="preserve"> </w:t>
      </w:r>
      <w:bookmarkStart w:id="7" w:name="_DV_M6"/>
      <w:bookmarkEnd w:id="7"/>
      <w:r>
        <w:rPr>
          <w:rFonts w:ascii="Arial" w:hAnsi="Arial" w:cs="Arial"/>
        </w:rPr>
        <w:t>where our staff will be pleased to help</w:t>
      </w:r>
      <w:r>
        <w:rPr>
          <w:rFonts w:ascii="Arial" w:hAnsi="Arial" w:cs="Arial"/>
          <w:b/>
          <w:bCs/>
        </w:rPr>
        <w:t>.</w:t>
      </w:r>
    </w:p>
    <w:p w14:paraId="43C22B33" w14:textId="11A335CD" w:rsidR="00C56CD5" w:rsidRPr="005830AE" w:rsidRDefault="00C56CD5">
      <w:pPr>
        <w:pStyle w:val="Heading2"/>
        <w:keepNext w:val="0"/>
        <w:widowControl/>
        <w:numPr>
          <w:ilvl w:val="0"/>
          <w:numId w:val="7"/>
        </w:numPr>
        <w:tabs>
          <w:tab w:val="clear" w:pos="720"/>
        </w:tabs>
        <w:spacing w:before="0"/>
        <w:ind w:hanging="720"/>
        <w:jc w:val="both"/>
        <w:rPr>
          <w:b w:val="0"/>
          <w:bCs w:val="0"/>
          <w:sz w:val="24"/>
          <w:szCs w:val="24"/>
        </w:rPr>
      </w:pPr>
      <w:bookmarkStart w:id="8" w:name="_DV_M7"/>
      <w:bookmarkEnd w:id="8"/>
      <w:r>
        <w:rPr>
          <w:sz w:val="24"/>
          <w:szCs w:val="24"/>
        </w:rPr>
        <w:t>The Company</w:t>
      </w:r>
      <w:r w:rsidR="000A5CEB">
        <w:rPr>
          <w:b w:val="0"/>
          <w:bCs w:val="0"/>
          <w:sz w:val="24"/>
          <w:szCs w:val="24"/>
        </w:rPr>
        <w:t xml:space="preserve"> </w:t>
      </w:r>
      <w:r>
        <w:rPr>
          <w:b w:val="0"/>
          <w:bCs w:val="0"/>
          <w:sz w:val="24"/>
          <w:szCs w:val="24"/>
        </w:rPr>
        <w:t>requires the information requested in this application form for the purposes of preparing an offer (the</w:t>
      </w:r>
      <w:r>
        <w:rPr>
          <w:sz w:val="24"/>
          <w:szCs w:val="24"/>
        </w:rPr>
        <w:t xml:space="preserve"> </w:t>
      </w:r>
      <w:r>
        <w:rPr>
          <w:b w:val="0"/>
          <w:bCs w:val="0"/>
          <w:sz w:val="24"/>
          <w:szCs w:val="24"/>
        </w:rPr>
        <w:t>“</w:t>
      </w:r>
      <w:r>
        <w:rPr>
          <w:sz w:val="24"/>
          <w:szCs w:val="24"/>
        </w:rPr>
        <w:t>Offer</w:t>
      </w:r>
      <w:r>
        <w:rPr>
          <w:b w:val="0"/>
          <w:bCs w:val="0"/>
          <w:sz w:val="24"/>
          <w:szCs w:val="24"/>
        </w:rPr>
        <w:t xml:space="preserve">”) of a </w:t>
      </w:r>
      <w:r>
        <w:rPr>
          <w:sz w:val="24"/>
          <w:szCs w:val="24"/>
        </w:rPr>
        <w:t>Construction Agreement</w:t>
      </w:r>
      <w:r>
        <w:rPr>
          <w:b w:val="0"/>
          <w:bCs w:val="0"/>
          <w:sz w:val="24"/>
          <w:szCs w:val="24"/>
        </w:rPr>
        <w:t xml:space="preserve"> for the construction of a proposed </w:t>
      </w:r>
      <w:r>
        <w:rPr>
          <w:sz w:val="24"/>
          <w:szCs w:val="24"/>
        </w:rPr>
        <w:t>Modification</w:t>
      </w:r>
      <w:r>
        <w:rPr>
          <w:b w:val="0"/>
          <w:bCs w:val="0"/>
          <w:sz w:val="24"/>
          <w:szCs w:val="24"/>
        </w:rPr>
        <w:t xml:space="preserve"> and for the variation of the existing [</w:t>
      </w:r>
      <w:r>
        <w:rPr>
          <w:sz w:val="24"/>
          <w:szCs w:val="24"/>
        </w:rPr>
        <w:t xml:space="preserve">Bilateral Connection Agreement </w:t>
      </w:r>
      <w:r>
        <w:rPr>
          <w:b w:val="0"/>
          <w:bCs w:val="0"/>
          <w:sz w:val="24"/>
          <w:szCs w:val="24"/>
        </w:rPr>
        <w:t>or</w:t>
      </w:r>
      <w:r>
        <w:rPr>
          <w:sz w:val="24"/>
          <w:szCs w:val="24"/>
        </w:rPr>
        <w:t xml:space="preserve"> Bilateral Embedded Generation Agreement</w:t>
      </w:r>
      <w:r>
        <w:rPr>
          <w:b w:val="0"/>
          <w:bCs w:val="0"/>
          <w:sz w:val="24"/>
          <w:szCs w:val="24"/>
        </w:rPr>
        <w:t xml:space="preserve"> or </w:t>
      </w:r>
      <w:r>
        <w:rPr>
          <w:sz w:val="24"/>
          <w:szCs w:val="24"/>
        </w:rPr>
        <w:t>Construction Agreement</w:t>
      </w:r>
      <w:r>
        <w:rPr>
          <w:b w:val="0"/>
          <w:bCs w:val="0"/>
          <w:sz w:val="24"/>
          <w:szCs w:val="24"/>
        </w:rPr>
        <w:t xml:space="preserve">] affected by the </w:t>
      </w:r>
      <w:r>
        <w:rPr>
          <w:sz w:val="24"/>
          <w:szCs w:val="24"/>
        </w:rPr>
        <w:t>Modification</w:t>
      </w:r>
      <w:r>
        <w:rPr>
          <w:b w:val="0"/>
          <w:bCs w:val="0"/>
          <w:sz w:val="24"/>
          <w:szCs w:val="24"/>
        </w:rPr>
        <w:t xml:space="preserve">. It is </w:t>
      </w:r>
      <w:r w:rsidRPr="005830AE">
        <w:rPr>
          <w:b w:val="0"/>
          <w:bCs w:val="0"/>
          <w:sz w:val="24"/>
          <w:szCs w:val="24"/>
        </w:rPr>
        <w:t xml:space="preserve">essential that the </w:t>
      </w:r>
      <w:r w:rsidRPr="005830AE">
        <w:rPr>
          <w:sz w:val="24"/>
          <w:szCs w:val="24"/>
        </w:rPr>
        <w:t>Applicant</w:t>
      </w:r>
      <w:r w:rsidRPr="005830AE">
        <w:rPr>
          <w:b w:val="0"/>
          <w:bCs w:val="0"/>
          <w:sz w:val="24"/>
          <w:szCs w:val="24"/>
        </w:rPr>
        <w:t xml:space="preserve"> should supply all information requested in this application form and that every effort should be made to ensure that such information is accurate.</w:t>
      </w:r>
      <w:ins w:id="9" w:author="Lizzie Timmins (NESO)" w:date="2024-10-16T09:39:00Z">
        <w:r w:rsidR="00B4145B" w:rsidRPr="005830AE">
          <w:rPr>
            <w:b w:val="0"/>
            <w:bCs w:val="0"/>
            <w:sz w:val="24"/>
            <w:szCs w:val="24"/>
          </w:rPr>
          <w:t xml:space="preserve"> Please note that if this is a </w:t>
        </w:r>
        <w:r w:rsidR="00B4145B" w:rsidRPr="005830AE">
          <w:rPr>
            <w:sz w:val="24"/>
            <w:szCs w:val="24"/>
          </w:rPr>
          <w:t>Gated Application</w:t>
        </w:r>
        <w:r w:rsidR="00B4145B" w:rsidRPr="005830AE">
          <w:rPr>
            <w:b w:val="0"/>
            <w:bCs w:val="0"/>
            <w:sz w:val="24"/>
            <w:szCs w:val="24"/>
          </w:rPr>
          <w:t xml:space="preserve"> or </w:t>
        </w:r>
        <w:r w:rsidR="00B4145B" w:rsidRPr="005830AE">
          <w:rPr>
            <w:sz w:val="24"/>
            <w:szCs w:val="24"/>
          </w:rPr>
          <w:t>Gated Modification</w:t>
        </w:r>
        <w:r w:rsidR="00B4145B" w:rsidRPr="005830AE">
          <w:rPr>
            <w:b w:val="0"/>
            <w:bCs w:val="0"/>
            <w:sz w:val="24"/>
            <w:szCs w:val="24"/>
          </w:rPr>
          <w:t xml:space="preserve"> </w:t>
        </w:r>
      </w:ins>
      <w:ins w:id="10" w:author="Angela Quinn (NESO)" w:date="2024-10-18T01:47:00Z">
        <w:r w:rsidR="002D3619">
          <w:rPr>
            <w:b w:val="0"/>
            <w:bCs w:val="0"/>
            <w:sz w:val="24"/>
            <w:szCs w:val="24"/>
          </w:rPr>
          <w:t xml:space="preserve">under the </w:t>
        </w:r>
        <w:r w:rsidR="002D3619" w:rsidRPr="002D3619">
          <w:rPr>
            <w:sz w:val="24"/>
            <w:szCs w:val="24"/>
          </w:rPr>
          <w:t>G</w:t>
        </w:r>
      </w:ins>
      <w:ins w:id="11" w:author="Angela Quinn (NESO)" w:date="2024-10-18T01:48:00Z">
        <w:r w:rsidR="002D3619" w:rsidRPr="002D3619">
          <w:rPr>
            <w:sz w:val="24"/>
            <w:szCs w:val="24"/>
          </w:rPr>
          <w:t>ated Application and Offer process</w:t>
        </w:r>
        <w:r w:rsidR="002D3619">
          <w:rPr>
            <w:b w:val="0"/>
            <w:bCs w:val="0"/>
            <w:sz w:val="24"/>
            <w:szCs w:val="24"/>
          </w:rPr>
          <w:t xml:space="preserve"> </w:t>
        </w:r>
      </w:ins>
      <w:ins w:id="12" w:author="Lizzie Timmins (NESO)" w:date="2024-10-16T09:39:00Z">
        <w:r w:rsidR="00B4145B" w:rsidRPr="005830AE">
          <w:rPr>
            <w:b w:val="0"/>
            <w:bCs w:val="0"/>
            <w:sz w:val="24"/>
            <w:szCs w:val="24"/>
          </w:rPr>
          <w:t xml:space="preserve">this </w:t>
        </w:r>
        <w:r w:rsidR="00B4145B" w:rsidRPr="005830AE">
          <w:rPr>
            <w:sz w:val="24"/>
            <w:szCs w:val="24"/>
          </w:rPr>
          <w:t>Modification Application</w:t>
        </w:r>
        <w:r w:rsidR="00B4145B" w:rsidRPr="005830AE">
          <w:rPr>
            <w:b w:val="0"/>
            <w:bCs w:val="0"/>
            <w:sz w:val="24"/>
            <w:szCs w:val="24"/>
          </w:rPr>
          <w:t xml:space="preserve"> will need to follow the </w:t>
        </w:r>
        <w:r w:rsidR="00B4145B" w:rsidRPr="005830AE">
          <w:rPr>
            <w:sz w:val="24"/>
            <w:szCs w:val="24"/>
          </w:rPr>
          <w:t>Gated Application and Offer Process</w:t>
        </w:r>
        <w:r w:rsidR="00B4145B" w:rsidRPr="005830AE">
          <w:rPr>
            <w:b w:val="0"/>
            <w:bCs w:val="0"/>
            <w:sz w:val="24"/>
            <w:szCs w:val="24"/>
          </w:rPr>
          <w:t>.</w:t>
        </w:r>
      </w:ins>
    </w:p>
    <w:p w14:paraId="0B001C05" w14:textId="77777777" w:rsidR="00C56CD5" w:rsidRDefault="00C56CD5">
      <w:pPr>
        <w:pStyle w:val="Heading2"/>
        <w:keepNext w:val="0"/>
        <w:widowControl/>
        <w:tabs>
          <w:tab w:val="num" w:pos="851"/>
          <w:tab w:val="num" w:pos="900"/>
        </w:tabs>
        <w:spacing w:before="0"/>
        <w:ind w:left="851" w:hanging="720"/>
        <w:jc w:val="both"/>
        <w:rPr>
          <w:b w:val="0"/>
          <w:bCs w:val="0"/>
          <w:sz w:val="24"/>
          <w:szCs w:val="24"/>
        </w:rPr>
      </w:pPr>
    </w:p>
    <w:p w14:paraId="1E3FB32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3" w:name="_DV_M8"/>
      <w:bookmarkEnd w:id="13"/>
      <w:r>
        <w:rPr>
          <w:b w:val="0"/>
          <w:bCs w:val="0"/>
          <w:sz w:val="24"/>
          <w:szCs w:val="24"/>
        </w:rPr>
        <w:t xml:space="preserve">Where </w:t>
      </w:r>
      <w:r>
        <w:rPr>
          <w:sz w:val="24"/>
          <w:szCs w:val="24"/>
        </w:rPr>
        <w:t>The Company</w:t>
      </w:r>
      <w:r>
        <w:rPr>
          <w:b w:val="0"/>
          <w:bCs w:val="0"/>
          <w:sz w:val="24"/>
          <w:szCs w:val="24"/>
        </w:rPr>
        <w:t xml:space="preserve"> considers that any information provided by the </w:t>
      </w:r>
      <w:r>
        <w:rPr>
          <w:sz w:val="24"/>
          <w:szCs w:val="24"/>
        </w:rPr>
        <w:t>Applicant</w:t>
      </w:r>
      <w:r>
        <w:rPr>
          <w:b w:val="0"/>
          <w:bCs w:val="0"/>
          <w:sz w:val="24"/>
          <w:szCs w:val="24"/>
        </w:rPr>
        <w:t xml:space="preserve"> is incomplete or unclear, or further information is required, the </w:t>
      </w:r>
      <w:r>
        <w:rPr>
          <w:sz w:val="24"/>
          <w:szCs w:val="24"/>
        </w:rPr>
        <w:t>Applicant</w:t>
      </w:r>
      <w:r>
        <w:rPr>
          <w:b w:val="0"/>
          <w:bCs w:val="0"/>
          <w:sz w:val="24"/>
          <w:szCs w:val="24"/>
        </w:rPr>
        <w:t xml:space="preserve"> will be requested to provide further information or clarification.  The provision/clarification of this information may impact on </w:t>
      </w:r>
      <w:r>
        <w:rPr>
          <w:sz w:val="24"/>
          <w:szCs w:val="24"/>
        </w:rPr>
        <w:t>The Company’s</w:t>
      </w:r>
      <w:r>
        <w:rPr>
          <w:b w:val="0"/>
          <w:bCs w:val="0"/>
          <w:sz w:val="24"/>
          <w:szCs w:val="24"/>
        </w:rPr>
        <w:t xml:space="preserve"> ability to commence preparation of an </w:t>
      </w:r>
      <w:r>
        <w:rPr>
          <w:sz w:val="24"/>
          <w:szCs w:val="24"/>
        </w:rPr>
        <w:t>Offer</w:t>
      </w:r>
      <w:r>
        <w:rPr>
          <w:b w:val="0"/>
          <w:bCs w:val="0"/>
          <w:sz w:val="24"/>
          <w:szCs w:val="24"/>
        </w:rPr>
        <w:t>.</w:t>
      </w:r>
    </w:p>
    <w:p w14:paraId="0CC88FA6" w14:textId="77777777" w:rsidR="00C56CD5" w:rsidRDefault="00C56CD5">
      <w:pPr>
        <w:pStyle w:val="Heading2"/>
        <w:keepNext w:val="0"/>
        <w:widowControl/>
        <w:tabs>
          <w:tab w:val="num" w:pos="900"/>
        </w:tabs>
        <w:spacing w:before="0"/>
        <w:ind w:hanging="720"/>
        <w:jc w:val="both"/>
        <w:rPr>
          <w:b w:val="0"/>
          <w:bCs w:val="0"/>
          <w:sz w:val="24"/>
          <w:szCs w:val="24"/>
        </w:rPr>
      </w:pPr>
    </w:p>
    <w:p w14:paraId="053B9ACA"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4" w:name="_DV_M9"/>
      <w:bookmarkEnd w:id="14"/>
      <w:r>
        <w:rPr>
          <w:b w:val="0"/>
          <w:bCs w:val="0"/>
          <w:sz w:val="24"/>
          <w:szCs w:val="24"/>
        </w:rPr>
        <w:t xml:space="preserve">Should there be any change in the information provided by the </w:t>
      </w:r>
      <w:r>
        <w:rPr>
          <w:sz w:val="24"/>
          <w:szCs w:val="24"/>
        </w:rPr>
        <w:t>Applicant</w:t>
      </w:r>
      <w:r>
        <w:rPr>
          <w:b w:val="0"/>
          <w:bCs w:val="0"/>
          <w:sz w:val="24"/>
          <w:szCs w:val="24"/>
        </w:rPr>
        <w:t xml:space="preserve"> then the </w:t>
      </w:r>
      <w:r>
        <w:rPr>
          <w:sz w:val="24"/>
          <w:szCs w:val="24"/>
        </w:rPr>
        <w:t>Applicant</w:t>
      </w:r>
      <w:r>
        <w:rPr>
          <w:b w:val="0"/>
          <w:bCs w:val="0"/>
          <w:sz w:val="24"/>
          <w:szCs w:val="24"/>
        </w:rPr>
        <w:t xml:space="preserve"> should immediately inform </w:t>
      </w:r>
      <w:r>
        <w:rPr>
          <w:sz w:val="24"/>
          <w:szCs w:val="24"/>
        </w:rPr>
        <w:t>The</w:t>
      </w:r>
      <w:r>
        <w:rPr>
          <w:b w:val="0"/>
          <w:bCs w:val="0"/>
          <w:sz w:val="24"/>
          <w:szCs w:val="24"/>
        </w:rPr>
        <w:t xml:space="preserve"> </w:t>
      </w:r>
      <w:r>
        <w:rPr>
          <w:sz w:val="24"/>
          <w:szCs w:val="24"/>
        </w:rPr>
        <w:t>Company</w:t>
      </w:r>
      <w:r>
        <w:rPr>
          <w:b w:val="0"/>
          <w:bCs w:val="0"/>
          <w:sz w:val="24"/>
          <w:szCs w:val="24"/>
        </w:rPr>
        <w:t xml:space="preserve"> of such a change.  Where this is a change in the information provided for Sections B to D then the </w:t>
      </w:r>
      <w:r>
        <w:rPr>
          <w:sz w:val="24"/>
          <w:szCs w:val="24"/>
        </w:rPr>
        <w:t>Applicant</w:t>
      </w:r>
      <w:r>
        <w:rPr>
          <w:b w:val="0"/>
          <w:bCs w:val="0"/>
          <w:sz w:val="24"/>
          <w:szCs w:val="24"/>
        </w:rPr>
        <w:t xml:space="preserve"> should contact </w:t>
      </w:r>
      <w:r>
        <w:rPr>
          <w:sz w:val="24"/>
          <w:szCs w:val="24"/>
        </w:rPr>
        <w:t>The</w:t>
      </w:r>
      <w:r>
        <w:rPr>
          <w:b w:val="0"/>
          <w:bCs w:val="0"/>
          <w:sz w:val="24"/>
          <w:szCs w:val="24"/>
        </w:rPr>
        <w:t xml:space="preserve"> </w:t>
      </w:r>
      <w:r>
        <w:rPr>
          <w:sz w:val="24"/>
          <w:szCs w:val="24"/>
        </w:rPr>
        <w:t>Company</w:t>
      </w:r>
      <w:r>
        <w:rPr>
          <w:b w:val="0"/>
          <w:bCs w:val="0"/>
          <w:sz w:val="24"/>
          <w:szCs w:val="24"/>
        </w:rPr>
        <w:t xml:space="preserve"> to see if such a change can be accommodated as it is unlikely that material changes could be accommodated.  If </w:t>
      </w:r>
      <w:r>
        <w:rPr>
          <w:sz w:val="24"/>
          <w:szCs w:val="24"/>
        </w:rPr>
        <w:t>The</w:t>
      </w:r>
      <w:r>
        <w:rPr>
          <w:b w:val="0"/>
          <w:bCs w:val="0"/>
          <w:sz w:val="24"/>
          <w:szCs w:val="24"/>
        </w:rPr>
        <w:t xml:space="preserve"> </w:t>
      </w:r>
      <w:r>
        <w:rPr>
          <w:sz w:val="24"/>
          <w:szCs w:val="24"/>
        </w:rPr>
        <w:t>Company</w:t>
      </w:r>
      <w:r>
        <w:rPr>
          <w:b w:val="0"/>
          <w:bCs w:val="0"/>
          <w:sz w:val="24"/>
          <w:szCs w:val="24"/>
        </w:rPr>
        <w:t xml:space="preserve"> cannot accommodate such a change bearing in mind the timescales within which the </w:t>
      </w:r>
      <w:r>
        <w:rPr>
          <w:sz w:val="24"/>
          <w:szCs w:val="24"/>
        </w:rPr>
        <w:t>Offer</w:t>
      </w:r>
      <w:r>
        <w:rPr>
          <w:b w:val="0"/>
          <w:bCs w:val="0"/>
          <w:sz w:val="24"/>
          <w:szCs w:val="24"/>
        </w:rPr>
        <w:t xml:space="preserve"> must be </w:t>
      </w:r>
      <w:proofErr w:type="gramStart"/>
      <w:r>
        <w:rPr>
          <w:b w:val="0"/>
          <w:bCs w:val="0"/>
          <w:sz w:val="24"/>
          <w:szCs w:val="24"/>
        </w:rPr>
        <w:t>made</w:t>
      </w:r>
      <w:proofErr w:type="gramEnd"/>
      <w:r>
        <w:rPr>
          <w:b w:val="0"/>
          <w:bCs w:val="0"/>
          <w:sz w:val="24"/>
          <w:szCs w:val="24"/>
        </w:rPr>
        <w:t xml:space="preserve"> then the application will be processed on the original information although it is open to the </w:t>
      </w:r>
      <w:r>
        <w:rPr>
          <w:sz w:val="24"/>
          <w:szCs w:val="24"/>
        </w:rPr>
        <w:t>Applicant</w:t>
      </w:r>
      <w:r>
        <w:rPr>
          <w:b w:val="0"/>
          <w:bCs w:val="0"/>
          <w:sz w:val="24"/>
          <w:szCs w:val="24"/>
        </w:rPr>
        <w:t xml:space="preserve"> to withdraw the application.</w:t>
      </w:r>
    </w:p>
    <w:p w14:paraId="5AADF5CC" w14:textId="77777777" w:rsidR="00C56CD5" w:rsidRDefault="00C56CD5">
      <w:pPr>
        <w:pStyle w:val="Heading2"/>
        <w:keepNext w:val="0"/>
        <w:widowControl/>
        <w:tabs>
          <w:tab w:val="num" w:pos="900"/>
        </w:tabs>
        <w:spacing w:before="0"/>
        <w:ind w:hanging="720"/>
        <w:jc w:val="both"/>
        <w:rPr>
          <w:b w:val="0"/>
          <w:bCs w:val="0"/>
          <w:sz w:val="24"/>
          <w:szCs w:val="24"/>
        </w:rPr>
      </w:pPr>
    </w:p>
    <w:p w14:paraId="5EBB78B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5" w:name="_DV_M10"/>
      <w:bookmarkEnd w:id="15"/>
      <w:r>
        <w:rPr>
          <w:sz w:val="24"/>
          <w:szCs w:val="24"/>
        </w:rPr>
        <w:t>The Company</w:t>
      </w:r>
      <w:r>
        <w:rPr>
          <w:b w:val="0"/>
          <w:bCs w:val="0"/>
          <w:sz w:val="24"/>
          <w:szCs w:val="24"/>
        </w:rPr>
        <w:t xml:space="preserve"> shall charge the </w:t>
      </w:r>
      <w:r>
        <w:rPr>
          <w:sz w:val="24"/>
          <w:szCs w:val="24"/>
        </w:rPr>
        <w:t>Applicant</w:t>
      </w:r>
      <w:r>
        <w:rPr>
          <w:b w:val="0"/>
          <w:bCs w:val="0"/>
          <w:sz w:val="24"/>
          <w:szCs w:val="24"/>
        </w:rPr>
        <w:t xml:space="preserve">, and the </w:t>
      </w:r>
      <w:r>
        <w:rPr>
          <w:sz w:val="24"/>
          <w:szCs w:val="24"/>
        </w:rPr>
        <w:t>Applicant</w:t>
      </w:r>
      <w:r>
        <w:rPr>
          <w:b w:val="0"/>
          <w:bCs w:val="0"/>
          <w:sz w:val="24"/>
          <w:szCs w:val="24"/>
        </w:rPr>
        <w:t xml:space="preserve"> shall pay to</w:t>
      </w:r>
      <w:r>
        <w:rPr>
          <w:sz w:val="24"/>
          <w:szCs w:val="24"/>
        </w:rPr>
        <w:t xml:space="preserve"> The Company</w:t>
      </w:r>
      <w:r>
        <w:rPr>
          <w:b w:val="0"/>
          <w:bCs w:val="0"/>
          <w:sz w:val="24"/>
          <w:szCs w:val="24"/>
        </w:rPr>
        <w:t>,</w:t>
      </w:r>
      <w:r>
        <w:rPr>
          <w:sz w:val="24"/>
          <w:szCs w:val="24"/>
        </w:rPr>
        <w:t xml:space="preserve"> The Company’s</w:t>
      </w:r>
      <w:r>
        <w:rPr>
          <w:b w:val="0"/>
          <w:bCs w:val="0"/>
          <w:sz w:val="24"/>
          <w:szCs w:val="24"/>
        </w:rPr>
        <w:t xml:space="preserve"> engineering charges in relation to the application. A fee will be charged by</w:t>
      </w:r>
      <w:r>
        <w:rPr>
          <w:sz w:val="24"/>
          <w:szCs w:val="24"/>
        </w:rPr>
        <w:t xml:space="preserve"> The Company</w:t>
      </w:r>
      <w:r>
        <w:rPr>
          <w:b w:val="0"/>
          <w:bCs w:val="0"/>
          <w:sz w:val="24"/>
          <w:szCs w:val="24"/>
        </w:rPr>
        <w:t xml:space="preserve"> in accordance with the </w:t>
      </w:r>
      <w:r>
        <w:rPr>
          <w:sz w:val="24"/>
          <w:szCs w:val="24"/>
        </w:rPr>
        <w:t>Charging Statements</w:t>
      </w:r>
      <w:r>
        <w:rPr>
          <w:b w:val="0"/>
          <w:bCs w:val="0"/>
          <w:sz w:val="24"/>
          <w:szCs w:val="24"/>
        </w:rPr>
        <w:t>.  No application will be considered until such payment has been received.</w:t>
      </w:r>
    </w:p>
    <w:p w14:paraId="5912C3A5" w14:textId="77777777" w:rsidR="00C56CD5" w:rsidRDefault="00C56CD5">
      <w:pPr>
        <w:pStyle w:val="Heading2"/>
        <w:keepNext w:val="0"/>
        <w:widowControl/>
        <w:spacing w:before="0"/>
        <w:jc w:val="both"/>
        <w:rPr>
          <w:b w:val="0"/>
          <w:bCs w:val="0"/>
          <w:sz w:val="24"/>
          <w:szCs w:val="24"/>
        </w:rPr>
      </w:pPr>
    </w:p>
    <w:p w14:paraId="3FE86F80"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6" w:name="_DV_M11"/>
      <w:bookmarkEnd w:id="16"/>
      <w:r>
        <w:rPr>
          <w:b w:val="0"/>
          <w:bCs w:val="0"/>
          <w:sz w:val="24"/>
          <w:szCs w:val="24"/>
        </w:rPr>
        <w:t xml:space="preserve">The effective date upon which the application is made shall be the later of the date when </w:t>
      </w:r>
      <w:r>
        <w:rPr>
          <w:sz w:val="24"/>
          <w:szCs w:val="24"/>
        </w:rPr>
        <w:t>The Company</w:t>
      </w:r>
      <w:r>
        <w:rPr>
          <w:b w:val="0"/>
          <w:bCs w:val="0"/>
          <w:sz w:val="24"/>
          <w:szCs w:val="24"/>
        </w:rPr>
        <w:t xml:space="preserve"> has received the application fee pursuant to paragraph 4 above or the date when </w:t>
      </w:r>
      <w:r>
        <w:rPr>
          <w:sz w:val="24"/>
          <w:szCs w:val="24"/>
        </w:rPr>
        <w:t>The Company</w:t>
      </w:r>
      <w:r>
        <w:rPr>
          <w:b w:val="0"/>
          <w:bCs w:val="0"/>
          <w:sz w:val="24"/>
          <w:szCs w:val="24"/>
        </w:rPr>
        <w:t xml:space="preserve"> is reasonably satisfied </w:t>
      </w:r>
      <w:r>
        <w:rPr>
          <w:b w:val="0"/>
          <w:bCs w:val="0"/>
          <w:sz w:val="24"/>
          <w:szCs w:val="24"/>
        </w:rPr>
        <w:lastRenderedPageBreak/>
        <w:t xml:space="preserve">that the </w:t>
      </w:r>
      <w:r>
        <w:rPr>
          <w:sz w:val="24"/>
          <w:szCs w:val="24"/>
        </w:rPr>
        <w:t>Applicant</w:t>
      </w:r>
      <w:r>
        <w:rPr>
          <w:b w:val="0"/>
          <w:bCs w:val="0"/>
          <w:sz w:val="24"/>
          <w:szCs w:val="24"/>
        </w:rPr>
        <w:t xml:space="preserve"> has completed Sections A</w:t>
      </w:r>
      <w:r>
        <w:rPr>
          <w:b w:val="0"/>
          <w:bCs w:val="0"/>
          <w:sz w:val="24"/>
          <w:szCs w:val="24"/>
        </w:rPr>
        <w:noBreakHyphen/>
        <w:t xml:space="preserve">D. </w:t>
      </w:r>
      <w:r>
        <w:rPr>
          <w:sz w:val="24"/>
          <w:szCs w:val="24"/>
        </w:rPr>
        <w:t>The Company</w:t>
      </w:r>
      <w:r>
        <w:rPr>
          <w:b w:val="0"/>
          <w:bCs w:val="0"/>
          <w:sz w:val="24"/>
          <w:szCs w:val="24"/>
        </w:rPr>
        <w:t xml:space="preserve"> shall notify the </w:t>
      </w:r>
      <w:r>
        <w:rPr>
          <w:sz w:val="24"/>
          <w:szCs w:val="24"/>
        </w:rPr>
        <w:t xml:space="preserve">Applicant </w:t>
      </w:r>
      <w:r>
        <w:rPr>
          <w:b w:val="0"/>
          <w:bCs w:val="0"/>
          <w:sz w:val="24"/>
          <w:szCs w:val="24"/>
        </w:rPr>
        <w:t>of such date.</w:t>
      </w:r>
    </w:p>
    <w:p w14:paraId="530A642E" w14:textId="77777777" w:rsidR="00C56CD5" w:rsidRDefault="00C56CD5">
      <w:pPr>
        <w:pStyle w:val="clauseindent"/>
        <w:widowControl/>
        <w:tabs>
          <w:tab w:val="num" w:pos="851"/>
          <w:tab w:val="num" w:pos="900"/>
        </w:tabs>
        <w:spacing w:after="0"/>
        <w:ind w:hanging="720"/>
        <w:jc w:val="both"/>
        <w:rPr>
          <w:rFonts w:ascii="Arial" w:hAnsi="Arial" w:cs="Arial"/>
        </w:rPr>
      </w:pPr>
    </w:p>
    <w:p w14:paraId="50B21B04" w14:textId="18529B22" w:rsidR="00C56CD5" w:rsidRDefault="00C56CD5">
      <w:pPr>
        <w:pStyle w:val="clauseindent"/>
        <w:widowControl/>
        <w:numPr>
          <w:ilvl w:val="0"/>
          <w:numId w:val="7"/>
        </w:numPr>
        <w:tabs>
          <w:tab w:val="clear" w:pos="720"/>
        </w:tabs>
        <w:spacing w:after="0"/>
        <w:ind w:hanging="720"/>
        <w:jc w:val="both"/>
        <w:rPr>
          <w:rFonts w:ascii="Arial" w:hAnsi="Arial" w:cs="Arial"/>
        </w:rPr>
      </w:pPr>
      <w:bookmarkStart w:id="17" w:name="_DV_M12"/>
      <w:bookmarkEnd w:id="17"/>
      <w:r>
        <w:rPr>
          <w:rFonts w:ascii="Arial" w:hAnsi="Arial" w:cs="Arial"/>
          <w:b/>
          <w:bCs/>
        </w:rPr>
        <w:t>The Company</w:t>
      </w:r>
      <w:r>
        <w:rPr>
          <w:rFonts w:ascii="Arial" w:hAnsi="Arial" w:cs="Arial"/>
        </w:rPr>
        <w:t xml:space="preserve"> will make the </w:t>
      </w:r>
      <w:r>
        <w:rPr>
          <w:rFonts w:ascii="Arial" w:hAnsi="Arial" w:cs="Arial"/>
          <w:b/>
          <w:bCs/>
        </w:rPr>
        <w:t>Offer</w:t>
      </w:r>
      <w:r>
        <w:rPr>
          <w:rFonts w:ascii="Arial" w:hAnsi="Arial" w:cs="Arial"/>
        </w:rPr>
        <w:t xml:space="preserve"> in accordance with the terms of Paragraphs 6.9 (Modification) and 6.10 (</w:t>
      </w:r>
      <w:r>
        <w:rPr>
          <w:rFonts w:ascii="Arial" w:hAnsi="Arial" w:cs="Arial"/>
          <w:b/>
          <w:bCs/>
        </w:rPr>
        <w:t>Modifications and New Connection Sites</w:t>
      </w:r>
      <w:r>
        <w:rPr>
          <w:rFonts w:ascii="Arial" w:hAnsi="Arial" w:cs="Arial"/>
        </w:rPr>
        <w:t xml:space="preserve">) of the </w:t>
      </w:r>
      <w:r>
        <w:rPr>
          <w:rFonts w:ascii="Arial" w:hAnsi="Arial" w:cs="Arial"/>
          <w:b/>
          <w:bCs/>
        </w:rPr>
        <w:t>CUSC</w:t>
      </w:r>
      <w:r>
        <w:rPr>
          <w:rFonts w:ascii="Arial" w:hAnsi="Arial" w:cs="Arial"/>
        </w:rPr>
        <w:t xml:space="preserve"> and the </w:t>
      </w:r>
      <w:r w:rsidR="0094282D">
        <w:rPr>
          <w:rFonts w:ascii="Arial" w:hAnsi="Arial" w:cs="Arial"/>
          <w:b/>
          <w:bCs/>
        </w:rPr>
        <w:t xml:space="preserve">ESO </w:t>
      </w:r>
      <w:r>
        <w:rPr>
          <w:rFonts w:ascii="Arial" w:hAnsi="Arial" w:cs="Arial"/>
          <w:b/>
          <w:bCs/>
        </w:rPr>
        <w:t>Licence</w:t>
      </w:r>
      <w:r>
        <w:rPr>
          <w:rFonts w:ascii="Arial" w:hAnsi="Arial" w:cs="Arial"/>
        </w:rPr>
        <w:t>.</w:t>
      </w:r>
    </w:p>
    <w:p w14:paraId="5BC34E48" w14:textId="77777777" w:rsidR="00C56CD5" w:rsidRDefault="00C56CD5">
      <w:pPr>
        <w:pStyle w:val="clauseindent"/>
        <w:widowControl/>
        <w:tabs>
          <w:tab w:val="num" w:pos="900"/>
        </w:tabs>
        <w:spacing w:after="0"/>
        <w:ind w:left="0" w:hanging="720"/>
        <w:jc w:val="both"/>
        <w:rPr>
          <w:rFonts w:ascii="Arial" w:hAnsi="Arial" w:cs="Arial"/>
        </w:rPr>
      </w:pPr>
    </w:p>
    <w:p w14:paraId="6E9EF439" w14:textId="03431C5D" w:rsidR="00C56CD5" w:rsidRDefault="00C56CD5">
      <w:pPr>
        <w:pStyle w:val="Heading2"/>
        <w:keepNext w:val="0"/>
        <w:widowControl/>
        <w:numPr>
          <w:ilvl w:val="0"/>
          <w:numId w:val="7"/>
        </w:numPr>
        <w:tabs>
          <w:tab w:val="clear" w:pos="720"/>
        </w:tabs>
        <w:spacing w:before="0"/>
        <w:ind w:hanging="720"/>
        <w:jc w:val="both"/>
        <w:rPr>
          <w:b w:val="0"/>
          <w:bCs w:val="0"/>
          <w:i/>
          <w:iCs/>
          <w:sz w:val="24"/>
          <w:szCs w:val="24"/>
        </w:rPr>
      </w:pPr>
      <w:bookmarkStart w:id="18" w:name="_DV_M13"/>
      <w:bookmarkEnd w:id="18"/>
      <w:r>
        <w:rPr>
          <w:sz w:val="24"/>
          <w:szCs w:val="24"/>
        </w:rPr>
        <w:t>The Company</w:t>
      </w:r>
      <w:r>
        <w:rPr>
          <w:b w:val="0"/>
          <w:bCs w:val="0"/>
          <w:sz w:val="24"/>
          <w:szCs w:val="24"/>
        </w:rPr>
        <w:t xml:space="preserve"> will make </w:t>
      </w:r>
      <w:r w:rsidRPr="005830AE">
        <w:rPr>
          <w:b w:val="0"/>
          <w:bCs w:val="0"/>
          <w:sz w:val="24"/>
          <w:szCs w:val="24"/>
        </w:rPr>
        <w:t xml:space="preserve">an </w:t>
      </w:r>
      <w:r w:rsidRPr="005830AE">
        <w:rPr>
          <w:sz w:val="24"/>
          <w:szCs w:val="24"/>
        </w:rPr>
        <w:t>Offer</w:t>
      </w:r>
      <w:r w:rsidRPr="005830AE">
        <w:rPr>
          <w:b w:val="0"/>
          <w:bCs w:val="0"/>
          <w:sz w:val="24"/>
          <w:szCs w:val="24"/>
        </w:rPr>
        <w:t xml:space="preserve"> </w:t>
      </w:r>
      <w:ins w:id="19" w:author="Lizzie Timmins (NESO)" w:date="2024-10-16T09:39:00Z">
        <w:r w:rsidR="00BA6493" w:rsidRPr="005830AE">
          <w:rPr>
            <w:b w:val="0"/>
            <w:bCs w:val="0"/>
            <w:sz w:val="24"/>
            <w:szCs w:val="24"/>
          </w:rPr>
          <w:t xml:space="preserve">(a) if it is not a </w:t>
        </w:r>
        <w:r w:rsidR="00BA6493" w:rsidRPr="005830AE">
          <w:rPr>
            <w:sz w:val="24"/>
            <w:szCs w:val="24"/>
          </w:rPr>
          <w:t>Gated Modification Offer</w:t>
        </w:r>
        <w:r w:rsidR="00BA6493" w:rsidRPr="005830AE">
          <w:rPr>
            <w:b w:val="0"/>
            <w:bCs w:val="0"/>
            <w:sz w:val="24"/>
            <w:szCs w:val="24"/>
          </w:rPr>
          <w:t xml:space="preserve">, </w:t>
        </w:r>
      </w:ins>
      <w:r w:rsidRPr="005830AE">
        <w:rPr>
          <w:b w:val="0"/>
          <w:bCs w:val="0"/>
          <w:sz w:val="24"/>
          <w:szCs w:val="24"/>
        </w:rPr>
        <w:t xml:space="preserve">as soon as is reasonably practicable and, in any event, within three (3) months of the effective date of the application or such later period as the </w:t>
      </w:r>
      <w:r w:rsidRPr="005830AE">
        <w:rPr>
          <w:sz w:val="24"/>
          <w:szCs w:val="24"/>
        </w:rPr>
        <w:t xml:space="preserve">Authority </w:t>
      </w:r>
      <w:r w:rsidRPr="005830AE">
        <w:rPr>
          <w:b w:val="0"/>
          <w:bCs w:val="0"/>
          <w:sz w:val="24"/>
          <w:szCs w:val="24"/>
        </w:rPr>
        <w:t>may agree</w:t>
      </w:r>
      <w:ins w:id="20" w:author="Lizzie Timmins (NESO)" w:date="2024-10-16T09:40:00Z">
        <w:r w:rsidR="004C341A" w:rsidRPr="005830AE">
          <w:rPr>
            <w:b w:val="0"/>
            <w:bCs w:val="0"/>
            <w:sz w:val="24"/>
            <w:szCs w:val="24"/>
          </w:rPr>
          <w:t xml:space="preserve"> and (b) if it is a </w:t>
        </w:r>
        <w:r w:rsidR="004C341A" w:rsidRPr="005830AE">
          <w:rPr>
            <w:sz w:val="24"/>
            <w:szCs w:val="24"/>
          </w:rPr>
          <w:t>Gated Modification Offer</w:t>
        </w:r>
        <w:r w:rsidR="004C341A" w:rsidRPr="005830AE">
          <w:rPr>
            <w:b w:val="0"/>
            <w:bCs w:val="0"/>
            <w:sz w:val="24"/>
            <w:szCs w:val="24"/>
          </w:rPr>
          <w:t>, in accordance with the</w:t>
        </w:r>
        <w:r w:rsidR="004C341A" w:rsidRPr="005830AE">
          <w:rPr>
            <w:sz w:val="24"/>
            <w:szCs w:val="24"/>
          </w:rPr>
          <w:t xml:space="preserve"> Gated Application and Offer Process </w:t>
        </w:r>
        <w:r w:rsidR="004C341A" w:rsidRPr="005830AE">
          <w:rPr>
            <w:b w:val="0"/>
            <w:bCs w:val="0"/>
            <w:sz w:val="24"/>
            <w:szCs w:val="24"/>
          </w:rPr>
          <w:t>or such later period as the</w:t>
        </w:r>
        <w:r w:rsidR="004C341A" w:rsidRPr="005830AE">
          <w:rPr>
            <w:sz w:val="24"/>
            <w:szCs w:val="24"/>
          </w:rPr>
          <w:t xml:space="preserve"> Authority </w:t>
        </w:r>
        <w:r w:rsidR="004C341A" w:rsidRPr="005830AE">
          <w:rPr>
            <w:b w:val="0"/>
            <w:bCs w:val="0"/>
            <w:sz w:val="24"/>
            <w:szCs w:val="24"/>
          </w:rPr>
          <w:t>may agree</w:t>
        </w:r>
      </w:ins>
      <w:r w:rsidRPr="005830AE">
        <w:rPr>
          <w:b w:val="0"/>
          <w:bCs w:val="0"/>
          <w:sz w:val="24"/>
          <w:szCs w:val="24"/>
        </w:rPr>
        <w:t xml:space="preserve">.  The </w:t>
      </w:r>
      <w:r w:rsidRPr="005830AE">
        <w:rPr>
          <w:sz w:val="24"/>
          <w:szCs w:val="24"/>
        </w:rPr>
        <w:t>Offer</w:t>
      </w:r>
      <w:r w:rsidRPr="005830AE">
        <w:rPr>
          <w:b w:val="0"/>
          <w:bCs w:val="0"/>
          <w:sz w:val="24"/>
          <w:szCs w:val="24"/>
        </w:rPr>
        <w:t xml:space="preserve"> may, where it is necessary to carry out additional extensive system studies to evaluate more fully the impact of the proposed development, indicate the areas that require more detailed analysis. Before such additional studies are required, the </w:t>
      </w:r>
      <w:r w:rsidRPr="005830AE">
        <w:rPr>
          <w:sz w:val="24"/>
          <w:szCs w:val="24"/>
        </w:rPr>
        <w:t>Applicant</w:t>
      </w:r>
      <w:r w:rsidRPr="005830AE">
        <w:rPr>
          <w:b w:val="0"/>
          <w:bCs w:val="0"/>
          <w:sz w:val="24"/>
          <w:szCs w:val="24"/>
        </w:rPr>
        <w:t xml:space="preserve"> shall indicate whether it wishes </w:t>
      </w:r>
      <w:r w:rsidRPr="005830AE">
        <w:rPr>
          <w:sz w:val="24"/>
          <w:szCs w:val="24"/>
        </w:rPr>
        <w:t>The Company</w:t>
      </w:r>
      <w:r w:rsidRPr="005830AE">
        <w:rPr>
          <w:b w:val="0"/>
          <w:bCs w:val="0"/>
          <w:sz w:val="24"/>
          <w:szCs w:val="24"/>
        </w:rPr>
        <w:t xml:space="preserve"> to undertake the work necessary to proceed to make a revised </w:t>
      </w:r>
      <w:r w:rsidRPr="005830AE">
        <w:rPr>
          <w:sz w:val="24"/>
          <w:szCs w:val="24"/>
        </w:rPr>
        <w:t>Offer</w:t>
      </w:r>
      <w:r w:rsidRPr="005830AE">
        <w:rPr>
          <w:b w:val="0"/>
          <w:bCs w:val="0"/>
          <w:sz w:val="24"/>
          <w:szCs w:val="24"/>
        </w:rPr>
        <w:t xml:space="preserve"> within</w:t>
      </w:r>
      <w:ins w:id="21" w:author="Lizzie Timmins (NESO)" w:date="2024-10-16T09:40:00Z">
        <w:r w:rsidR="00BD4FE0" w:rsidRPr="005830AE">
          <w:rPr>
            <w:b w:val="0"/>
            <w:bCs w:val="0"/>
            <w:sz w:val="24"/>
            <w:szCs w:val="24"/>
          </w:rPr>
          <w:t xml:space="preserve">, if it is not a </w:t>
        </w:r>
        <w:r w:rsidR="00BD4FE0" w:rsidRPr="005830AE">
          <w:rPr>
            <w:sz w:val="24"/>
            <w:szCs w:val="24"/>
          </w:rPr>
          <w:t>Gated Modification Offer</w:t>
        </w:r>
        <w:r w:rsidR="00BD4FE0" w:rsidRPr="005830AE">
          <w:rPr>
            <w:b w:val="0"/>
            <w:bCs w:val="0"/>
            <w:sz w:val="24"/>
            <w:szCs w:val="24"/>
          </w:rPr>
          <w:t>,</w:t>
        </w:r>
      </w:ins>
      <w:r w:rsidRPr="005830AE">
        <w:rPr>
          <w:b w:val="0"/>
          <w:bCs w:val="0"/>
          <w:sz w:val="24"/>
          <w:szCs w:val="24"/>
        </w:rPr>
        <w:t xml:space="preserve"> the three (3) month period or, </w:t>
      </w:r>
      <w:ins w:id="22" w:author="Lizzie Timmins (NESO)" w:date="2024-10-16T09:40:00Z">
        <w:r w:rsidR="00A50234" w:rsidRPr="005830AE">
          <w:rPr>
            <w:b w:val="0"/>
            <w:bCs w:val="0"/>
            <w:sz w:val="24"/>
            <w:szCs w:val="24"/>
          </w:rPr>
          <w:t xml:space="preserve">if it is a </w:t>
        </w:r>
        <w:r w:rsidR="00A50234" w:rsidRPr="005830AE">
          <w:rPr>
            <w:sz w:val="24"/>
            <w:szCs w:val="24"/>
          </w:rPr>
          <w:t>Gated Modification Offer</w:t>
        </w:r>
        <w:r w:rsidR="00A50234" w:rsidRPr="005830AE">
          <w:rPr>
            <w:b w:val="0"/>
            <w:bCs w:val="0"/>
            <w:sz w:val="24"/>
            <w:szCs w:val="24"/>
          </w:rPr>
          <w:t xml:space="preserve">, the </w:t>
        </w:r>
        <w:r w:rsidR="00A50234" w:rsidRPr="005830AE">
          <w:rPr>
            <w:sz w:val="24"/>
            <w:szCs w:val="24"/>
          </w:rPr>
          <w:t>Gated Application and Offer Process</w:t>
        </w:r>
        <w:r w:rsidR="00A50234" w:rsidRPr="005830AE">
          <w:rPr>
            <w:b w:val="0"/>
            <w:bCs w:val="0"/>
            <w:sz w:val="24"/>
            <w:szCs w:val="24"/>
          </w:rPr>
          <w:t xml:space="preserve"> or, </w:t>
        </w:r>
      </w:ins>
      <w:r w:rsidRPr="005830AE">
        <w:rPr>
          <w:b w:val="0"/>
          <w:bCs w:val="0"/>
          <w:sz w:val="24"/>
          <w:szCs w:val="24"/>
        </w:rPr>
        <w:t xml:space="preserve">where relevant, the timescale consented to by the </w:t>
      </w:r>
      <w:r w:rsidRPr="005830AE">
        <w:rPr>
          <w:sz w:val="24"/>
          <w:szCs w:val="24"/>
        </w:rPr>
        <w:t>Authority</w:t>
      </w:r>
      <w:r w:rsidRPr="005830AE">
        <w:rPr>
          <w:b w:val="0"/>
          <w:bCs w:val="0"/>
          <w:sz w:val="24"/>
          <w:szCs w:val="24"/>
        </w:rPr>
        <w:t xml:space="preserve">. To enable </w:t>
      </w:r>
      <w:r w:rsidRPr="005830AE">
        <w:rPr>
          <w:sz w:val="24"/>
          <w:szCs w:val="24"/>
        </w:rPr>
        <w:t>The</w:t>
      </w:r>
      <w:r w:rsidRPr="005830AE">
        <w:rPr>
          <w:b w:val="0"/>
          <w:bCs w:val="0"/>
          <w:sz w:val="24"/>
          <w:szCs w:val="24"/>
        </w:rPr>
        <w:t xml:space="preserve"> </w:t>
      </w:r>
      <w:r>
        <w:rPr>
          <w:sz w:val="24"/>
          <w:szCs w:val="24"/>
        </w:rPr>
        <w:t>Company</w:t>
      </w:r>
      <w:r>
        <w:rPr>
          <w:b w:val="0"/>
          <w:bCs w:val="0"/>
          <w:sz w:val="24"/>
          <w:szCs w:val="24"/>
        </w:rPr>
        <w:t xml:space="preserve"> to carry out any of the above mentioned necessary detailed system studies the </w:t>
      </w:r>
      <w:r>
        <w:rPr>
          <w:sz w:val="24"/>
          <w:szCs w:val="24"/>
        </w:rPr>
        <w:t>Applicant</w:t>
      </w:r>
      <w:r>
        <w:rPr>
          <w:b w:val="0"/>
          <w:bCs w:val="0"/>
          <w:sz w:val="24"/>
          <w:szCs w:val="24"/>
        </w:rPr>
        <w:t xml:space="preserve"> may, at the request of </w:t>
      </w:r>
      <w:r>
        <w:rPr>
          <w:sz w:val="24"/>
          <w:szCs w:val="24"/>
        </w:rPr>
        <w:t>The Company</w:t>
      </w:r>
      <w:r>
        <w:rPr>
          <w:b w:val="0"/>
          <w:bCs w:val="0"/>
          <w:sz w:val="24"/>
          <w:szCs w:val="24"/>
        </w:rPr>
        <w:t xml:space="preserve">, be required to provide some or </w:t>
      </w:r>
      <w:proofErr w:type="gramStart"/>
      <w:r>
        <w:rPr>
          <w:b w:val="0"/>
          <w:bCs w:val="0"/>
          <w:sz w:val="24"/>
          <w:szCs w:val="24"/>
        </w:rPr>
        <w:t>all of</w:t>
      </w:r>
      <w:proofErr w:type="gramEnd"/>
      <w:r>
        <w:rPr>
          <w:b w:val="0"/>
          <w:bCs w:val="0"/>
          <w:sz w:val="24"/>
          <w:szCs w:val="24"/>
        </w:rPr>
        <w:t xml:space="preserve"> the </w:t>
      </w:r>
      <w:r>
        <w:rPr>
          <w:sz w:val="24"/>
          <w:szCs w:val="24"/>
        </w:rPr>
        <w:t>Detailed Planning Data</w:t>
      </w:r>
      <w:r>
        <w:rPr>
          <w:b w:val="0"/>
          <w:bCs w:val="0"/>
          <w:sz w:val="24"/>
          <w:szCs w:val="24"/>
        </w:rPr>
        <w:t xml:space="preserve"> listed in Part 2 of the Appendix to the </w:t>
      </w:r>
      <w:r>
        <w:rPr>
          <w:sz w:val="24"/>
          <w:szCs w:val="24"/>
        </w:rPr>
        <w:t>Planning Code</w:t>
      </w:r>
      <w:r>
        <w:rPr>
          <w:b w:val="0"/>
          <w:bCs w:val="0"/>
          <w:sz w:val="24"/>
          <w:szCs w:val="24"/>
        </w:rPr>
        <w:t xml:space="preserve"> which is part of the </w:t>
      </w:r>
      <w:r>
        <w:rPr>
          <w:sz w:val="24"/>
          <w:szCs w:val="24"/>
        </w:rPr>
        <w:t>Grid Code</w:t>
      </w:r>
      <w:r>
        <w:rPr>
          <w:b w:val="0"/>
          <w:bCs w:val="0"/>
          <w:sz w:val="24"/>
          <w:szCs w:val="24"/>
        </w:rPr>
        <w:t>.</w:t>
      </w:r>
    </w:p>
    <w:p w14:paraId="630C2744" w14:textId="77777777" w:rsidR="00C56CD5" w:rsidRDefault="00C56CD5">
      <w:pPr>
        <w:pStyle w:val="Heading2"/>
        <w:keepNext w:val="0"/>
        <w:widowControl/>
        <w:tabs>
          <w:tab w:val="num" w:pos="900"/>
        </w:tabs>
        <w:spacing w:before="0"/>
        <w:ind w:hanging="720"/>
        <w:jc w:val="both"/>
        <w:rPr>
          <w:b w:val="0"/>
          <w:bCs w:val="0"/>
          <w:i/>
          <w:iCs/>
          <w:sz w:val="24"/>
          <w:szCs w:val="24"/>
        </w:rPr>
      </w:pPr>
    </w:p>
    <w:p w14:paraId="644B3F9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3" w:name="_DV_M14"/>
      <w:bookmarkEnd w:id="23"/>
      <w:proofErr w:type="gramStart"/>
      <w:r>
        <w:rPr>
          <w:b w:val="0"/>
          <w:bCs w:val="0"/>
          <w:sz w:val="24"/>
          <w:szCs w:val="24"/>
        </w:rPr>
        <w:t>In the course of</w:t>
      </w:r>
      <w:proofErr w:type="gramEnd"/>
      <w:r>
        <w:rPr>
          <w:b w:val="0"/>
          <w:bCs w:val="0"/>
          <w:sz w:val="24"/>
          <w:szCs w:val="24"/>
        </w:rPr>
        <w:t xml:space="preserve"> processing the application, it may be necessary for </w:t>
      </w:r>
      <w:r>
        <w:rPr>
          <w:sz w:val="24"/>
          <w:szCs w:val="24"/>
        </w:rPr>
        <w:t>The</w:t>
      </w:r>
      <w:r>
        <w:rPr>
          <w:b w:val="0"/>
          <w:bCs w:val="0"/>
          <w:sz w:val="24"/>
          <w:szCs w:val="24"/>
        </w:rPr>
        <w:t xml:space="preserve"> </w:t>
      </w:r>
      <w:r>
        <w:rPr>
          <w:sz w:val="24"/>
          <w:szCs w:val="24"/>
        </w:rPr>
        <w:t>Company</w:t>
      </w:r>
      <w:r>
        <w:rPr>
          <w:b w:val="0"/>
          <w:bCs w:val="0"/>
          <w:sz w:val="24"/>
          <w:szCs w:val="24"/>
        </w:rPr>
        <w:t xml:space="preserve"> to consult the appropriate </w:t>
      </w:r>
      <w:r>
        <w:rPr>
          <w:sz w:val="24"/>
          <w:szCs w:val="24"/>
        </w:rPr>
        <w:t>Public Distribution System Operator(s)</w:t>
      </w:r>
      <w:r>
        <w:rPr>
          <w:b w:val="0"/>
          <w:bCs w:val="0"/>
          <w:sz w:val="24"/>
          <w:szCs w:val="24"/>
        </w:rPr>
        <w:t xml:space="preserve"> on matters of technical compatibility of the </w:t>
      </w:r>
      <w:r>
        <w:rPr>
          <w:sz w:val="24"/>
          <w:szCs w:val="24"/>
        </w:rPr>
        <w:t>National Electricity Transmission System</w:t>
      </w:r>
      <w:r>
        <w:rPr>
          <w:b w:val="0"/>
          <w:bCs w:val="0"/>
          <w:sz w:val="24"/>
          <w:szCs w:val="24"/>
        </w:rPr>
        <w:t xml:space="preserve"> with their </w:t>
      </w:r>
      <w:r>
        <w:rPr>
          <w:sz w:val="24"/>
          <w:szCs w:val="24"/>
        </w:rPr>
        <w:t>Distribution System(s)</w:t>
      </w:r>
      <w:r>
        <w:rPr>
          <w:b w:val="0"/>
          <w:bCs w:val="0"/>
          <w:sz w:val="24"/>
          <w:szCs w:val="24"/>
        </w:rPr>
        <w:t xml:space="preserve"> or to consult the </w:t>
      </w:r>
      <w:r>
        <w:rPr>
          <w:sz w:val="24"/>
          <w:szCs w:val="24"/>
        </w:rPr>
        <w:t>Relevant Transmission Licensees</w:t>
      </w:r>
      <w:r>
        <w:rPr>
          <w:b w:val="0"/>
          <w:bCs w:val="0"/>
          <w:sz w:val="24"/>
          <w:szCs w:val="24"/>
        </w:rPr>
        <w:t xml:space="preserve"> to establish the works required on the </w:t>
      </w:r>
      <w:r>
        <w:rPr>
          <w:sz w:val="24"/>
          <w:szCs w:val="24"/>
        </w:rPr>
        <w:t>National Electricity Transmission System</w:t>
      </w:r>
      <w:r>
        <w:rPr>
          <w:b w:val="0"/>
          <w:bCs w:val="0"/>
          <w:sz w:val="24"/>
          <w:szCs w:val="24"/>
        </w:rPr>
        <w:t xml:space="preserve">.  On grounds of commercial confidentiality, </w:t>
      </w:r>
      <w:r>
        <w:rPr>
          <w:sz w:val="24"/>
          <w:szCs w:val="24"/>
        </w:rPr>
        <w:t>The Company</w:t>
      </w:r>
      <w:r>
        <w:rPr>
          <w:b w:val="0"/>
          <w:bCs w:val="0"/>
          <w:sz w:val="24"/>
          <w:szCs w:val="24"/>
        </w:rPr>
        <w:t xml:space="preserve"> shall need authorisation for the release to the </w:t>
      </w:r>
      <w:r>
        <w:rPr>
          <w:sz w:val="24"/>
          <w:szCs w:val="24"/>
        </w:rPr>
        <w:t>Public Distribution System Operator(s)</w:t>
      </w:r>
      <w:r>
        <w:rPr>
          <w:b w:val="0"/>
          <w:bCs w:val="0"/>
          <w:sz w:val="24"/>
          <w:szCs w:val="24"/>
        </w:rPr>
        <w:t xml:space="preserve"> or </w:t>
      </w:r>
      <w:r>
        <w:rPr>
          <w:sz w:val="24"/>
          <w:szCs w:val="24"/>
        </w:rPr>
        <w:t xml:space="preserve">Relevant Transmission Licensees </w:t>
      </w:r>
      <w:r>
        <w:rPr>
          <w:b w:val="0"/>
          <w:bCs w:val="0"/>
          <w:sz w:val="24"/>
          <w:szCs w:val="24"/>
        </w:rPr>
        <w:t>of certain information contained in your application.  Any costs incurred by</w:t>
      </w:r>
      <w:r>
        <w:rPr>
          <w:sz w:val="24"/>
          <w:szCs w:val="24"/>
        </w:rPr>
        <w:t xml:space="preserve"> The Company</w:t>
      </w:r>
      <w:r>
        <w:rPr>
          <w:b w:val="0"/>
          <w:bCs w:val="0"/>
          <w:sz w:val="24"/>
          <w:szCs w:val="24"/>
        </w:rPr>
        <w:t xml:space="preserve"> in consulting the </w:t>
      </w:r>
      <w:r>
        <w:rPr>
          <w:sz w:val="24"/>
          <w:szCs w:val="24"/>
        </w:rPr>
        <w:t>Public Distribution System Operator(s)</w:t>
      </w:r>
      <w:r>
        <w:rPr>
          <w:b w:val="0"/>
          <w:bCs w:val="0"/>
          <w:sz w:val="24"/>
          <w:szCs w:val="24"/>
        </w:rPr>
        <w:t xml:space="preserve"> or </w:t>
      </w:r>
      <w:r>
        <w:rPr>
          <w:sz w:val="24"/>
          <w:szCs w:val="24"/>
        </w:rPr>
        <w:t>Relevant Transmission Licensees</w:t>
      </w:r>
      <w:r>
        <w:rPr>
          <w:b w:val="0"/>
          <w:bCs w:val="0"/>
          <w:sz w:val="24"/>
          <w:szCs w:val="24"/>
        </w:rPr>
        <w:t xml:space="preserve"> would be included in </w:t>
      </w:r>
      <w:r>
        <w:rPr>
          <w:sz w:val="24"/>
          <w:szCs w:val="24"/>
        </w:rPr>
        <w:t>The Company</w:t>
      </w:r>
      <w:r>
        <w:rPr>
          <w:b w:val="0"/>
          <w:bCs w:val="0"/>
          <w:sz w:val="24"/>
          <w:szCs w:val="24"/>
        </w:rPr>
        <w:t xml:space="preserve"> charges for the</w:t>
      </w:r>
      <w:r>
        <w:rPr>
          <w:sz w:val="24"/>
          <w:szCs w:val="24"/>
        </w:rPr>
        <w:t xml:space="preserve"> </w:t>
      </w:r>
      <w:r>
        <w:rPr>
          <w:b w:val="0"/>
          <w:bCs w:val="0"/>
          <w:sz w:val="24"/>
          <w:szCs w:val="24"/>
        </w:rPr>
        <w:t xml:space="preserve">application.  If it is found by the </w:t>
      </w:r>
      <w:r>
        <w:rPr>
          <w:sz w:val="24"/>
          <w:szCs w:val="24"/>
        </w:rPr>
        <w:t>Public Distribution System Operator(s)</w:t>
      </w:r>
      <w:r>
        <w:rPr>
          <w:b w:val="0"/>
          <w:bCs w:val="0"/>
          <w:sz w:val="24"/>
          <w:szCs w:val="24"/>
        </w:rPr>
        <w:t xml:space="preserve"> that any work is required on their </w:t>
      </w:r>
      <w:r>
        <w:rPr>
          <w:sz w:val="24"/>
          <w:szCs w:val="24"/>
        </w:rPr>
        <w:t>Distribution System(s)</w:t>
      </w:r>
      <w:r>
        <w:rPr>
          <w:b w:val="0"/>
          <w:bCs w:val="0"/>
          <w:sz w:val="24"/>
          <w:szCs w:val="24"/>
        </w:rPr>
        <w:t xml:space="preserve">, then it will be for the </w:t>
      </w:r>
      <w:r>
        <w:rPr>
          <w:sz w:val="24"/>
          <w:szCs w:val="24"/>
        </w:rPr>
        <w:t>Public Distribution System Operator(s)</w:t>
      </w:r>
      <w:r>
        <w:rPr>
          <w:b w:val="0"/>
          <w:bCs w:val="0"/>
          <w:sz w:val="24"/>
          <w:szCs w:val="24"/>
        </w:rPr>
        <w:t xml:space="preserve"> and the </w:t>
      </w:r>
      <w:r>
        <w:rPr>
          <w:sz w:val="24"/>
          <w:szCs w:val="24"/>
        </w:rPr>
        <w:t>Applicant</w:t>
      </w:r>
      <w:r>
        <w:rPr>
          <w:b w:val="0"/>
          <w:bCs w:val="0"/>
          <w:sz w:val="24"/>
          <w:szCs w:val="24"/>
        </w:rPr>
        <w:t xml:space="preserve"> to reach agreement in accordance with Paragraph 6.10.3 of the </w:t>
      </w:r>
      <w:r>
        <w:rPr>
          <w:sz w:val="24"/>
          <w:szCs w:val="24"/>
        </w:rPr>
        <w:t>CUSC</w:t>
      </w:r>
      <w:r>
        <w:rPr>
          <w:b w:val="0"/>
          <w:bCs w:val="0"/>
          <w:i/>
          <w:iCs/>
          <w:sz w:val="24"/>
          <w:szCs w:val="24"/>
        </w:rPr>
        <w:t>.</w:t>
      </w:r>
    </w:p>
    <w:p w14:paraId="35D315D7" w14:textId="77777777" w:rsidR="00C56CD5" w:rsidRDefault="00C56CD5">
      <w:pPr>
        <w:pStyle w:val="Heading2"/>
        <w:keepNext w:val="0"/>
        <w:widowControl/>
        <w:tabs>
          <w:tab w:val="num" w:pos="900"/>
        </w:tabs>
        <w:spacing w:before="0"/>
        <w:ind w:hanging="720"/>
        <w:jc w:val="both"/>
        <w:rPr>
          <w:sz w:val="24"/>
          <w:szCs w:val="24"/>
        </w:rPr>
      </w:pPr>
    </w:p>
    <w:p w14:paraId="7DF9A35B"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4" w:name="_DV_M15"/>
      <w:bookmarkEnd w:id="24"/>
      <w:r>
        <w:rPr>
          <w:b w:val="0"/>
          <w:bCs w:val="0"/>
          <w:sz w:val="24"/>
          <w:szCs w:val="24"/>
        </w:rPr>
        <w:t xml:space="preserve">In accordance with Paragraph 6.30.3 of </w:t>
      </w:r>
      <w:r>
        <w:rPr>
          <w:sz w:val="24"/>
          <w:szCs w:val="24"/>
        </w:rPr>
        <w:t>CUSC</w:t>
      </w:r>
      <w:r>
        <w:rPr>
          <w:b w:val="0"/>
          <w:bCs w:val="0"/>
          <w:sz w:val="24"/>
          <w:szCs w:val="24"/>
        </w:rPr>
        <w:t>,</w:t>
      </w:r>
      <w:r>
        <w:rPr>
          <w:sz w:val="24"/>
          <w:szCs w:val="24"/>
        </w:rPr>
        <w:t xml:space="preserve"> The Company</w:t>
      </w:r>
      <w:r>
        <w:rPr>
          <w:b w:val="0"/>
          <w:bCs w:val="0"/>
          <w:sz w:val="24"/>
          <w:szCs w:val="24"/>
        </w:rPr>
        <w:t xml:space="preserve"> will need to disclose details of any agreement to vary </w:t>
      </w:r>
      <w:r>
        <w:rPr>
          <w:sz w:val="24"/>
          <w:szCs w:val="24"/>
        </w:rPr>
        <w:t>Bilateral Agreements</w:t>
      </w:r>
      <w:r>
        <w:rPr>
          <w:b w:val="0"/>
          <w:bCs w:val="0"/>
          <w:sz w:val="24"/>
          <w:szCs w:val="24"/>
        </w:rPr>
        <w:t xml:space="preserve"> and shall need authorisation from the </w:t>
      </w:r>
      <w:r>
        <w:rPr>
          <w:sz w:val="24"/>
          <w:szCs w:val="24"/>
        </w:rPr>
        <w:t>Applicant</w:t>
      </w:r>
      <w:r>
        <w:rPr>
          <w:b w:val="0"/>
          <w:bCs w:val="0"/>
          <w:sz w:val="24"/>
          <w:szCs w:val="24"/>
        </w:rPr>
        <w:t xml:space="preserve"> in respect of this.</w:t>
      </w:r>
    </w:p>
    <w:p w14:paraId="6CFCDA7C" w14:textId="77777777" w:rsidR="00C56CD5" w:rsidRDefault="00C56CD5">
      <w:pPr>
        <w:widowControl/>
        <w:tabs>
          <w:tab w:val="num" w:pos="900"/>
        </w:tabs>
        <w:ind w:left="851" w:hanging="720"/>
        <w:jc w:val="both"/>
        <w:rPr>
          <w:rFonts w:ascii="Arial" w:hAnsi="Arial" w:cs="Arial"/>
        </w:rPr>
      </w:pPr>
    </w:p>
    <w:p w14:paraId="3B56ADC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5" w:name="_DV_M16"/>
      <w:bookmarkEnd w:id="25"/>
      <w:r>
        <w:rPr>
          <w:b w:val="0"/>
          <w:bCs w:val="0"/>
          <w:sz w:val="24"/>
          <w:szCs w:val="24"/>
        </w:rPr>
        <w:t xml:space="preserve">Data submitted pursuant to this application shall be deemed submitted pursuant to the </w:t>
      </w:r>
      <w:r>
        <w:rPr>
          <w:sz w:val="24"/>
          <w:szCs w:val="24"/>
        </w:rPr>
        <w:t>Grid Code</w:t>
      </w:r>
      <w:r>
        <w:rPr>
          <w:b w:val="0"/>
          <w:bCs w:val="0"/>
          <w:sz w:val="24"/>
          <w:szCs w:val="24"/>
        </w:rPr>
        <w:t>.</w:t>
      </w:r>
    </w:p>
    <w:p w14:paraId="07555FF9" w14:textId="77777777" w:rsidR="00C56CD5" w:rsidRDefault="00C56CD5">
      <w:pPr>
        <w:pStyle w:val="Heading2"/>
        <w:keepNext w:val="0"/>
        <w:widowControl/>
        <w:tabs>
          <w:tab w:val="num" w:pos="900"/>
        </w:tabs>
        <w:spacing w:before="0"/>
        <w:ind w:hanging="720"/>
        <w:jc w:val="both"/>
        <w:rPr>
          <w:b w:val="0"/>
          <w:bCs w:val="0"/>
          <w:sz w:val="24"/>
          <w:szCs w:val="24"/>
        </w:rPr>
      </w:pPr>
    </w:p>
    <w:p w14:paraId="714F7B2B" w14:textId="46E3B770"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6" w:name="_DV_M17"/>
      <w:bookmarkEnd w:id="26"/>
      <w:r>
        <w:rPr>
          <w:sz w:val="24"/>
          <w:szCs w:val="24"/>
        </w:rPr>
        <w:t>The Company’s</w:t>
      </w:r>
      <w:r>
        <w:rPr>
          <w:b w:val="0"/>
          <w:bCs w:val="0"/>
          <w:sz w:val="24"/>
          <w:szCs w:val="24"/>
        </w:rPr>
        <w:t xml:space="preserve"> </w:t>
      </w:r>
      <w:r>
        <w:rPr>
          <w:sz w:val="24"/>
          <w:szCs w:val="24"/>
        </w:rPr>
        <w:t>Offer</w:t>
      </w:r>
      <w:r>
        <w:rPr>
          <w:b w:val="0"/>
          <w:bCs w:val="0"/>
          <w:sz w:val="24"/>
          <w:szCs w:val="24"/>
        </w:rPr>
        <w:t xml:space="preserve"> will, to the extent appropriate, be based upon its standard form terms of </w:t>
      </w:r>
      <w:r>
        <w:rPr>
          <w:sz w:val="24"/>
          <w:szCs w:val="24"/>
        </w:rPr>
        <w:t>Modification</w:t>
      </w:r>
      <w:r>
        <w:rPr>
          <w:b w:val="0"/>
          <w:bCs w:val="0"/>
          <w:sz w:val="24"/>
          <w:szCs w:val="24"/>
        </w:rPr>
        <w:t xml:space="preserve"> </w:t>
      </w:r>
      <w:r>
        <w:rPr>
          <w:sz w:val="24"/>
          <w:szCs w:val="24"/>
        </w:rPr>
        <w:t>Offer</w:t>
      </w:r>
      <w:r>
        <w:rPr>
          <w:b w:val="0"/>
          <w:bCs w:val="0"/>
          <w:sz w:val="24"/>
          <w:szCs w:val="24"/>
        </w:rPr>
        <w:t xml:space="preserve"> and the statement of charges issued by</w:t>
      </w:r>
      <w:r>
        <w:rPr>
          <w:sz w:val="24"/>
          <w:szCs w:val="24"/>
        </w:rPr>
        <w:t xml:space="preserve"> The Company</w:t>
      </w:r>
      <w:r>
        <w:rPr>
          <w:b w:val="0"/>
          <w:bCs w:val="0"/>
          <w:sz w:val="24"/>
          <w:szCs w:val="24"/>
        </w:rPr>
        <w:t xml:space="preserve"> under </w:t>
      </w:r>
      <w:r w:rsidR="0008790B">
        <w:rPr>
          <w:b w:val="0"/>
          <w:bCs w:val="0"/>
          <w:sz w:val="24"/>
          <w:szCs w:val="24"/>
        </w:rPr>
        <w:t>c</w:t>
      </w:r>
      <w:r>
        <w:rPr>
          <w:b w:val="0"/>
          <w:bCs w:val="0"/>
          <w:sz w:val="24"/>
          <w:szCs w:val="24"/>
        </w:rPr>
        <w:t xml:space="preserve">onditions </w:t>
      </w:r>
      <w:r w:rsidR="00CC70A5">
        <w:rPr>
          <w:b w:val="0"/>
          <w:bCs w:val="0"/>
          <w:sz w:val="24"/>
          <w:szCs w:val="24"/>
        </w:rPr>
        <w:t>E10 and E11</w:t>
      </w:r>
      <w:r>
        <w:rPr>
          <w:b w:val="0"/>
          <w:bCs w:val="0"/>
          <w:sz w:val="24"/>
          <w:szCs w:val="24"/>
        </w:rPr>
        <w:t xml:space="preserve"> of the </w:t>
      </w:r>
      <w:r w:rsidR="00CC70A5">
        <w:rPr>
          <w:sz w:val="24"/>
          <w:szCs w:val="24"/>
        </w:rPr>
        <w:t xml:space="preserve">ESO </w:t>
      </w:r>
      <w:r>
        <w:rPr>
          <w:sz w:val="24"/>
          <w:szCs w:val="24"/>
        </w:rPr>
        <w:t>Licence</w:t>
      </w:r>
      <w:r>
        <w:rPr>
          <w:b w:val="0"/>
          <w:bCs w:val="0"/>
          <w:sz w:val="24"/>
          <w:szCs w:val="24"/>
        </w:rPr>
        <w:t xml:space="preserve">. The </w:t>
      </w:r>
      <w:r>
        <w:rPr>
          <w:sz w:val="24"/>
          <w:szCs w:val="24"/>
        </w:rPr>
        <w:t>Applicant</w:t>
      </w:r>
      <w:r>
        <w:rPr>
          <w:b w:val="0"/>
          <w:bCs w:val="0"/>
          <w:sz w:val="24"/>
          <w:szCs w:val="24"/>
        </w:rPr>
        <w:t xml:space="preserve"> should bear in mind </w:t>
      </w:r>
      <w:r>
        <w:rPr>
          <w:sz w:val="24"/>
          <w:szCs w:val="24"/>
        </w:rPr>
        <w:t>The Company’s</w:t>
      </w:r>
      <w:r>
        <w:rPr>
          <w:b w:val="0"/>
          <w:bCs w:val="0"/>
          <w:sz w:val="24"/>
          <w:szCs w:val="24"/>
        </w:rPr>
        <w:t xml:space="preserve"> standard form terms of </w:t>
      </w:r>
      <w:r>
        <w:rPr>
          <w:sz w:val="24"/>
          <w:szCs w:val="24"/>
        </w:rPr>
        <w:t>Offer</w:t>
      </w:r>
      <w:r>
        <w:rPr>
          <w:b w:val="0"/>
          <w:bCs w:val="0"/>
          <w:sz w:val="24"/>
          <w:szCs w:val="24"/>
        </w:rPr>
        <w:t xml:space="preserve"> when making this application.</w:t>
      </w:r>
    </w:p>
    <w:p w14:paraId="113504CE" w14:textId="77777777" w:rsidR="00C56CD5" w:rsidRDefault="00C56CD5">
      <w:pPr>
        <w:pStyle w:val="Heading2"/>
        <w:keepNext w:val="0"/>
        <w:widowControl/>
        <w:tabs>
          <w:tab w:val="num" w:pos="900"/>
        </w:tabs>
        <w:spacing w:before="0"/>
        <w:ind w:hanging="720"/>
        <w:jc w:val="both"/>
        <w:rPr>
          <w:b w:val="0"/>
          <w:bCs w:val="0"/>
          <w:sz w:val="24"/>
          <w:szCs w:val="24"/>
        </w:rPr>
      </w:pPr>
    </w:p>
    <w:p w14:paraId="3A0600C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7" w:name="_DV_M18"/>
      <w:bookmarkEnd w:id="27"/>
      <w:r>
        <w:rPr>
          <w:b w:val="0"/>
          <w:bCs w:val="0"/>
          <w:sz w:val="24"/>
          <w:szCs w:val="24"/>
        </w:rPr>
        <w:t xml:space="preserve">As provided for in </w:t>
      </w:r>
      <w:r>
        <w:rPr>
          <w:sz w:val="24"/>
          <w:szCs w:val="24"/>
        </w:rPr>
        <w:t>Grid Code</w:t>
      </w:r>
      <w:r>
        <w:rPr>
          <w:b w:val="0"/>
          <w:bCs w:val="0"/>
          <w:sz w:val="24"/>
          <w:szCs w:val="24"/>
        </w:rPr>
        <w:t xml:space="preserve"> CC 8.1, Generators and Dc Converter Station owners should appreciate that they will be required to perform </w:t>
      </w:r>
      <w:r>
        <w:rPr>
          <w:sz w:val="24"/>
          <w:szCs w:val="24"/>
        </w:rPr>
        <w:t xml:space="preserve">Mandatory Ancillary Services </w:t>
      </w:r>
      <w:r>
        <w:rPr>
          <w:b w:val="0"/>
          <w:bCs w:val="0"/>
          <w:sz w:val="24"/>
          <w:szCs w:val="24"/>
        </w:rPr>
        <w:t>to ensure that System Operational Standards</w:t>
      </w:r>
      <w:r>
        <w:rPr>
          <w:sz w:val="24"/>
          <w:szCs w:val="24"/>
        </w:rPr>
        <w:t xml:space="preserve"> </w:t>
      </w:r>
      <w:r>
        <w:rPr>
          <w:b w:val="0"/>
          <w:bCs w:val="0"/>
          <w:sz w:val="24"/>
          <w:szCs w:val="24"/>
        </w:rPr>
        <w:t xml:space="preserve">can be achieved.  This requirement may have implications towards </w:t>
      </w:r>
      <w:r>
        <w:rPr>
          <w:sz w:val="24"/>
          <w:szCs w:val="24"/>
        </w:rPr>
        <w:t>Plant</w:t>
      </w:r>
      <w:r>
        <w:rPr>
          <w:b w:val="0"/>
          <w:bCs w:val="0"/>
          <w:sz w:val="24"/>
          <w:szCs w:val="24"/>
        </w:rPr>
        <w:t xml:space="preserve"> specification.  You should be satisfied that before an application is made that your intended </w:t>
      </w:r>
      <w:r>
        <w:rPr>
          <w:sz w:val="24"/>
          <w:szCs w:val="24"/>
        </w:rPr>
        <w:t>Plant</w:t>
      </w:r>
      <w:r>
        <w:rPr>
          <w:b w:val="0"/>
          <w:bCs w:val="0"/>
          <w:sz w:val="24"/>
          <w:szCs w:val="24"/>
        </w:rPr>
        <w:t xml:space="preserve"> design can meet the requirements.  </w:t>
      </w:r>
      <w:r>
        <w:rPr>
          <w:sz w:val="24"/>
          <w:szCs w:val="24"/>
        </w:rPr>
        <w:t xml:space="preserve">Applicants </w:t>
      </w:r>
      <w:r>
        <w:rPr>
          <w:b w:val="0"/>
          <w:bCs w:val="0"/>
          <w:sz w:val="24"/>
          <w:szCs w:val="24"/>
        </w:rPr>
        <w:t xml:space="preserve">are recommended to contact </w:t>
      </w:r>
      <w:r>
        <w:rPr>
          <w:sz w:val="24"/>
          <w:szCs w:val="24"/>
        </w:rPr>
        <w:t>The Company</w:t>
      </w:r>
      <w:r>
        <w:rPr>
          <w:sz w:val="24"/>
          <w:szCs w:val="24"/>
          <w:vertAlign w:val="superscript"/>
        </w:rPr>
        <w:t>1</w:t>
      </w:r>
      <w:r>
        <w:rPr>
          <w:b w:val="0"/>
          <w:bCs w:val="0"/>
          <w:sz w:val="24"/>
          <w:szCs w:val="24"/>
        </w:rPr>
        <w:t xml:space="preserve"> where our staff will be pleased to help.</w:t>
      </w:r>
    </w:p>
    <w:p w14:paraId="1358464F" w14:textId="77777777" w:rsidR="00C56CD5" w:rsidRDefault="00C56CD5">
      <w:pPr>
        <w:pStyle w:val="Heading2"/>
        <w:keepNext w:val="0"/>
        <w:widowControl/>
        <w:tabs>
          <w:tab w:val="num" w:pos="900"/>
        </w:tabs>
        <w:spacing w:before="0"/>
        <w:ind w:hanging="720"/>
        <w:jc w:val="both"/>
        <w:rPr>
          <w:sz w:val="24"/>
          <w:szCs w:val="24"/>
        </w:rPr>
      </w:pPr>
    </w:p>
    <w:p w14:paraId="3C8DF5C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8" w:name="_DV_M19"/>
      <w:bookmarkEnd w:id="28"/>
      <w:r>
        <w:rPr>
          <w:sz w:val="24"/>
          <w:szCs w:val="24"/>
        </w:rPr>
        <w:t>The Applicant</w:t>
      </w:r>
      <w:r>
        <w:rPr>
          <w:b w:val="0"/>
          <w:bCs w:val="0"/>
          <w:sz w:val="24"/>
          <w:szCs w:val="24"/>
        </w:rPr>
        <w:t xml:space="preserve"> </w:t>
      </w:r>
      <w:proofErr w:type="gramStart"/>
      <w:r>
        <w:rPr>
          <w:b w:val="0"/>
          <w:bCs w:val="0"/>
          <w:sz w:val="24"/>
          <w:szCs w:val="24"/>
        </w:rPr>
        <w:t>has the ability to</w:t>
      </w:r>
      <w:proofErr w:type="gramEnd"/>
      <w:r>
        <w:rPr>
          <w:b w:val="0"/>
          <w:bCs w:val="0"/>
          <w:sz w:val="24"/>
          <w:szCs w:val="24"/>
        </w:rPr>
        <w:t xml:space="preserve">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w:t>
      </w:r>
      <w:r>
        <w:rPr>
          <w:sz w:val="24"/>
          <w:szCs w:val="24"/>
        </w:rPr>
        <w:t xml:space="preserve">The Applicant </w:t>
      </w:r>
      <w:r>
        <w:rPr>
          <w:b w:val="0"/>
          <w:bCs w:val="0"/>
          <w:sz w:val="24"/>
          <w:szCs w:val="24"/>
        </w:rPr>
        <w:t xml:space="preserve">is requested to indicate their preferred basis of application fee in Section A question 4. </w:t>
      </w:r>
      <w:r>
        <w:rPr>
          <w:sz w:val="24"/>
          <w:szCs w:val="24"/>
        </w:rPr>
        <w:t>The Applicant</w:t>
      </w:r>
      <w:r>
        <w:rPr>
          <w:b w:val="0"/>
          <w:bCs w:val="0"/>
          <w:sz w:val="24"/>
          <w:szCs w:val="24"/>
        </w:rPr>
        <w:t xml:space="preserve"> is advised that further information can be obtained from the </w:t>
      </w:r>
      <w:r>
        <w:rPr>
          <w:sz w:val="24"/>
          <w:szCs w:val="24"/>
        </w:rPr>
        <w:t>Charging Statements</w:t>
      </w:r>
      <w:r>
        <w:rPr>
          <w:b w:val="0"/>
          <w:bCs w:val="0"/>
          <w:sz w:val="24"/>
          <w:szCs w:val="24"/>
        </w:rPr>
        <w:t xml:space="preserve"> which can be found on </w:t>
      </w:r>
      <w:r>
        <w:rPr>
          <w:sz w:val="24"/>
          <w:szCs w:val="24"/>
        </w:rPr>
        <w:t>The Company’s</w:t>
      </w:r>
      <w:r>
        <w:rPr>
          <w:b w:val="0"/>
          <w:bCs w:val="0"/>
          <w:sz w:val="24"/>
          <w:szCs w:val="24"/>
        </w:rPr>
        <w:t xml:space="preserve"> </w:t>
      </w:r>
      <w:r>
        <w:rPr>
          <w:sz w:val="24"/>
          <w:szCs w:val="24"/>
        </w:rPr>
        <w:t>Website</w:t>
      </w:r>
      <w:r w:rsidR="000A5CEB" w:rsidRPr="00AD4E63">
        <w:rPr>
          <w:b w:val="0"/>
          <w:sz w:val="24"/>
          <w:szCs w:val="24"/>
        </w:rPr>
        <w:t>.</w:t>
      </w:r>
      <w:bookmarkStart w:id="29" w:name="_DV_M20"/>
      <w:bookmarkEnd w:id="29"/>
      <w:r w:rsidRPr="007C0C1F">
        <w:rPr>
          <w:b w:val="0"/>
          <w:bCs w:val="0"/>
          <w:sz w:val="24"/>
          <w:szCs w:val="24"/>
        </w:rPr>
        <w:t xml:space="preserve"> </w:t>
      </w:r>
    </w:p>
    <w:p w14:paraId="2D1AAC29" w14:textId="77777777" w:rsidR="00C56CD5" w:rsidRDefault="00C56CD5">
      <w:pPr>
        <w:pStyle w:val="Heading2"/>
        <w:keepNext w:val="0"/>
        <w:widowControl/>
        <w:spacing w:before="0"/>
        <w:jc w:val="both"/>
        <w:rPr>
          <w:b w:val="0"/>
          <w:bCs w:val="0"/>
          <w:sz w:val="24"/>
          <w:szCs w:val="24"/>
        </w:rPr>
      </w:pPr>
    </w:p>
    <w:p w14:paraId="734B64B4" w14:textId="77777777" w:rsidR="00C56CD5" w:rsidRPr="006A7AF2" w:rsidRDefault="00C56CD5">
      <w:pPr>
        <w:pStyle w:val="Heading2"/>
        <w:keepNext w:val="0"/>
        <w:widowControl/>
        <w:numPr>
          <w:ilvl w:val="0"/>
          <w:numId w:val="7"/>
        </w:numPr>
        <w:tabs>
          <w:tab w:val="clear" w:pos="720"/>
        </w:tabs>
        <w:spacing w:before="0"/>
        <w:ind w:hanging="720"/>
        <w:jc w:val="both"/>
        <w:rPr>
          <w:rFonts w:ascii="Arial Bold" w:hAnsi="Arial Bold"/>
          <w:b w:val="0"/>
          <w:bCs w:val="0"/>
          <w:sz w:val="24"/>
          <w:szCs w:val="24"/>
        </w:rPr>
      </w:pPr>
      <w:bookmarkStart w:id="30" w:name="_DV_M21"/>
      <w:bookmarkEnd w:id="30"/>
      <w:r>
        <w:rPr>
          <w:b w:val="0"/>
          <w:bCs w:val="0"/>
          <w:sz w:val="24"/>
          <w:szCs w:val="24"/>
        </w:rPr>
        <w:t>Please complete this application form in black print and return it duly signed</w:t>
      </w:r>
      <w:r w:rsidR="000A5CEB">
        <w:rPr>
          <w:b w:val="0"/>
          <w:bCs w:val="0"/>
          <w:sz w:val="24"/>
          <w:szCs w:val="24"/>
        </w:rPr>
        <w:t xml:space="preserve"> </w:t>
      </w:r>
      <w:r>
        <w:rPr>
          <w:b w:val="0"/>
          <w:bCs w:val="0"/>
          <w:sz w:val="24"/>
          <w:szCs w:val="24"/>
        </w:rPr>
        <w:t>to</w:t>
      </w:r>
      <w:r w:rsidR="000A5CEB">
        <w:rPr>
          <w:b w:val="0"/>
          <w:bCs w:val="0"/>
          <w:sz w:val="24"/>
          <w:szCs w:val="24"/>
        </w:rPr>
        <w:t xml:space="preserve"> </w:t>
      </w:r>
      <w:r w:rsidR="000A5CEB" w:rsidRPr="00AD4E63">
        <w:rPr>
          <w:bCs w:val="0"/>
          <w:sz w:val="24"/>
          <w:szCs w:val="24"/>
        </w:rPr>
        <w:t>The Company</w:t>
      </w:r>
      <w:r>
        <w:rPr>
          <w:b w:val="0"/>
          <w:bCs w:val="0"/>
          <w:sz w:val="24"/>
          <w:szCs w:val="24"/>
        </w:rPr>
        <w:t xml:space="preserve">. </w:t>
      </w:r>
      <w:r>
        <w:rPr>
          <w:b w:val="0"/>
          <w:bCs w:val="0"/>
        </w:rPr>
        <w:t xml:space="preserve">In addition to returning the application to the Customer Services Manager an electronic form may be e-mailed to </w:t>
      </w:r>
      <w:r>
        <w:t>The Company</w:t>
      </w:r>
      <w:r w:rsidR="000A5CEB">
        <w:rPr>
          <w:b w:val="0"/>
          <w:bCs w:val="0"/>
        </w:rPr>
        <w:t>.</w:t>
      </w:r>
    </w:p>
    <w:p w14:paraId="2E6335FE" w14:textId="77777777" w:rsidR="00C56CD5" w:rsidRDefault="00C56CD5">
      <w:pPr>
        <w:pStyle w:val="Heading2"/>
        <w:keepNext w:val="0"/>
        <w:widowControl/>
        <w:tabs>
          <w:tab w:val="left" w:pos="851"/>
          <w:tab w:val="num" w:pos="900"/>
        </w:tabs>
        <w:spacing w:before="0"/>
        <w:ind w:left="131" w:hanging="720"/>
        <w:jc w:val="both"/>
        <w:rPr>
          <w:b w:val="0"/>
          <w:bCs w:val="0"/>
          <w:sz w:val="24"/>
          <w:szCs w:val="24"/>
        </w:rPr>
      </w:pPr>
    </w:p>
    <w:p w14:paraId="2F1B1AA1"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31" w:name="_DV_M22"/>
      <w:bookmarkEnd w:id="31"/>
      <w:r>
        <w:rPr>
          <w:b w:val="0"/>
          <w:bCs w:val="0"/>
          <w:sz w:val="24"/>
          <w:szCs w:val="24"/>
        </w:rPr>
        <w:t xml:space="preserve">For the most up to date contact details applicants are advised to visit </w:t>
      </w:r>
      <w:r>
        <w:rPr>
          <w:sz w:val="24"/>
          <w:szCs w:val="24"/>
        </w:rPr>
        <w:t>The Company’s</w:t>
      </w:r>
      <w:r>
        <w:rPr>
          <w:b w:val="0"/>
          <w:bCs w:val="0"/>
          <w:sz w:val="24"/>
          <w:szCs w:val="24"/>
        </w:rPr>
        <w:t xml:space="preserve"> </w:t>
      </w:r>
      <w:r>
        <w:rPr>
          <w:sz w:val="24"/>
          <w:szCs w:val="24"/>
        </w:rPr>
        <w:t>Website</w:t>
      </w:r>
      <w:r>
        <w:rPr>
          <w:b w:val="0"/>
          <w:bCs w:val="0"/>
          <w:sz w:val="24"/>
          <w:szCs w:val="24"/>
        </w:rPr>
        <w:t>.</w:t>
      </w:r>
    </w:p>
    <w:p w14:paraId="3DD965A9" w14:textId="77777777" w:rsidR="00C56CD5" w:rsidRDefault="00C56CD5">
      <w:pPr>
        <w:pStyle w:val="Heading2"/>
        <w:keepNext w:val="0"/>
        <w:widowControl/>
        <w:tabs>
          <w:tab w:val="left" w:pos="851"/>
          <w:tab w:val="num" w:pos="900"/>
        </w:tabs>
        <w:spacing w:before="0"/>
        <w:ind w:hanging="720"/>
        <w:jc w:val="both"/>
        <w:rPr>
          <w:b w:val="0"/>
          <w:bCs w:val="0"/>
          <w:sz w:val="24"/>
          <w:szCs w:val="24"/>
        </w:rPr>
        <w:sectPr w:rsidR="00C56CD5">
          <w:headerReference w:type="default" r:id="rId10"/>
          <w:footerReference w:type="default" r:id="rId11"/>
          <w:pgSz w:w="11907" w:h="16840"/>
          <w:pgMar w:top="1418" w:right="1701" w:bottom="1418" w:left="1701" w:header="720" w:footer="720" w:gutter="0"/>
          <w:paperSrc w:first="259" w:other="259"/>
          <w:pgNumType w:start="1"/>
          <w:cols w:space="720"/>
          <w:noEndnote/>
          <w:docGrid w:linePitch="326"/>
        </w:sectPr>
      </w:pPr>
    </w:p>
    <w:p w14:paraId="581DCFB2" w14:textId="77777777" w:rsidR="00C56CD5" w:rsidRDefault="00C56CD5">
      <w:pPr>
        <w:widowControl/>
      </w:pPr>
    </w:p>
    <w:p w14:paraId="0AB5CE90" w14:textId="77777777" w:rsidR="00C56CD5" w:rsidRDefault="00C56CD5">
      <w:pPr>
        <w:pStyle w:val="BodyText"/>
        <w:widowControl/>
        <w:rPr>
          <w:b/>
          <w:bCs/>
        </w:rPr>
      </w:pPr>
    </w:p>
    <w:p w14:paraId="7BC21731" w14:textId="77777777" w:rsidR="00C56CD5" w:rsidRDefault="00C56CD5">
      <w:pPr>
        <w:pStyle w:val="BodyText"/>
        <w:widowControl/>
        <w:rPr>
          <w:rFonts w:ascii="Arial" w:hAnsi="Arial" w:cs="Arial"/>
          <w:b/>
          <w:bCs/>
          <w:u w:val="single"/>
        </w:rPr>
      </w:pPr>
      <w:bookmarkStart w:id="32" w:name="_DV_M23"/>
      <w:bookmarkEnd w:id="32"/>
      <w:r>
        <w:rPr>
          <w:rFonts w:ascii="Arial" w:hAnsi="Arial" w:cs="Arial"/>
          <w:b/>
          <w:bCs/>
        </w:rPr>
        <w:t>SECTION A.</w:t>
      </w:r>
      <w:r>
        <w:rPr>
          <w:rFonts w:ascii="Arial" w:hAnsi="Arial" w:cs="Arial"/>
          <w:b/>
          <w:bCs/>
        </w:rPr>
        <w:tab/>
      </w:r>
      <w:r>
        <w:rPr>
          <w:rFonts w:ascii="Arial" w:hAnsi="Arial" w:cs="Arial"/>
          <w:b/>
          <w:bCs/>
          <w:u w:val="single"/>
        </w:rPr>
        <w:t>DETAILS OF APPLICANT (in respect of this application)</w:t>
      </w:r>
    </w:p>
    <w:p w14:paraId="6000AB6F" w14:textId="77777777" w:rsidR="00C56CD5" w:rsidRDefault="00C56CD5">
      <w:pPr>
        <w:pStyle w:val="BodyText"/>
        <w:widowControl/>
        <w:rPr>
          <w:rFonts w:ascii="Arial" w:hAnsi="Arial" w:cs="Arial"/>
          <w:b/>
          <w:bCs/>
          <w:u w:val="single"/>
        </w:rPr>
      </w:pPr>
    </w:p>
    <w:p w14:paraId="14BDAC40" w14:textId="77777777" w:rsidR="00C56CD5" w:rsidRDefault="00C56CD5">
      <w:pPr>
        <w:pStyle w:val="BodyText"/>
        <w:widowControl/>
        <w:rPr>
          <w:rFonts w:ascii="Arial" w:hAnsi="Arial" w:cs="Arial"/>
          <w:b/>
          <w:bCs/>
          <w:u w:val="single"/>
        </w:rPr>
      </w:pPr>
      <w:bookmarkStart w:id="33" w:name="_DV_M24"/>
      <w:bookmarkEnd w:id="33"/>
      <w:r>
        <w:rPr>
          <w:rFonts w:ascii="Arial" w:hAnsi="Arial" w:cs="Arial"/>
        </w:rPr>
        <w:t>1.</w:t>
      </w:r>
      <w:r>
        <w:rPr>
          <w:rFonts w:ascii="Arial" w:hAnsi="Arial" w:cs="Arial"/>
        </w:rPr>
        <w:tab/>
      </w:r>
      <w:r>
        <w:rPr>
          <w:rFonts w:ascii="Arial" w:hAnsi="Arial" w:cs="Arial"/>
          <w:b/>
          <w:bCs/>
          <w:u w:val="single"/>
        </w:rPr>
        <w:t>Registered Company</w:t>
      </w:r>
    </w:p>
    <w:p w14:paraId="4B85CE71" w14:textId="77777777" w:rsidR="00C56CD5" w:rsidRDefault="00C56CD5">
      <w:pPr>
        <w:pStyle w:val="BodyText"/>
        <w:widowControl/>
        <w:ind w:left="720"/>
        <w:rPr>
          <w:rFonts w:ascii="Arial" w:hAnsi="Arial" w:cs="Arial"/>
        </w:rPr>
      </w:pPr>
    </w:p>
    <w:p w14:paraId="674DB1EB" w14:textId="77777777" w:rsidR="00C56CD5" w:rsidRDefault="00C56CD5">
      <w:pPr>
        <w:pStyle w:val="BodyText"/>
        <w:widowControl/>
        <w:ind w:left="720"/>
        <w:rPr>
          <w:rFonts w:ascii="Arial" w:hAnsi="Arial" w:cs="Arial"/>
        </w:rPr>
      </w:pPr>
      <w:bookmarkStart w:id="34" w:name="_DV_M25"/>
      <w:bookmarkEnd w:id="34"/>
      <w:proofErr w:type="gramStart"/>
      <w:r>
        <w:rPr>
          <w:rFonts w:ascii="Arial" w:hAnsi="Arial" w:cs="Arial"/>
        </w:rPr>
        <w:t>Name:…</w:t>
      </w:r>
      <w:proofErr w:type="gramEnd"/>
      <w:r>
        <w:rPr>
          <w:rFonts w:ascii="Arial" w:hAnsi="Arial" w:cs="Arial"/>
        </w:rPr>
        <w:t>………………………………………………………………………….</w:t>
      </w:r>
    </w:p>
    <w:p w14:paraId="2AAF81A7" w14:textId="77777777" w:rsidR="00C56CD5" w:rsidRDefault="00C56CD5">
      <w:pPr>
        <w:pStyle w:val="BodyText"/>
        <w:widowControl/>
        <w:ind w:left="720"/>
        <w:rPr>
          <w:rFonts w:ascii="Arial" w:hAnsi="Arial" w:cs="Arial"/>
        </w:rPr>
      </w:pPr>
    </w:p>
    <w:p w14:paraId="2A0DB21F" w14:textId="77777777" w:rsidR="00C56CD5" w:rsidRDefault="00C56CD5">
      <w:pPr>
        <w:pStyle w:val="BodyText"/>
        <w:widowControl/>
        <w:ind w:left="720"/>
        <w:rPr>
          <w:rFonts w:ascii="Arial" w:hAnsi="Arial" w:cs="Arial"/>
        </w:rPr>
      </w:pPr>
      <w:bookmarkStart w:id="35" w:name="_DV_M26"/>
      <w:bookmarkEnd w:id="35"/>
      <w:r>
        <w:rPr>
          <w:rFonts w:ascii="Arial" w:hAnsi="Arial" w:cs="Arial"/>
        </w:rPr>
        <w:t>Address (of Registered Office in the case of a Company):</w:t>
      </w:r>
    </w:p>
    <w:p w14:paraId="6A77098E" w14:textId="77777777" w:rsidR="00C56CD5" w:rsidRDefault="00C56CD5">
      <w:pPr>
        <w:pStyle w:val="BodyText"/>
        <w:widowControl/>
        <w:ind w:left="720"/>
        <w:rPr>
          <w:rFonts w:ascii="Arial" w:hAnsi="Arial" w:cs="Arial"/>
        </w:rPr>
      </w:pPr>
    </w:p>
    <w:p w14:paraId="73B6728F" w14:textId="77777777" w:rsidR="00C56CD5" w:rsidRDefault="00C56CD5">
      <w:pPr>
        <w:pStyle w:val="BodyText"/>
        <w:widowControl/>
        <w:ind w:firstLine="720"/>
        <w:rPr>
          <w:rFonts w:ascii="Arial" w:hAnsi="Arial" w:cs="Arial"/>
        </w:rPr>
      </w:pPr>
      <w:bookmarkStart w:id="36" w:name="_DV_M27"/>
      <w:bookmarkEnd w:id="36"/>
      <w:r>
        <w:rPr>
          <w:rFonts w:ascii="Arial" w:hAnsi="Arial" w:cs="Arial"/>
        </w:rPr>
        <w:t>....................................................................................................................</w:t>
      </w:r>
    </w:p>
    <w:p w14:paraId="3955E052" w14:textId="77777777" w:rsidR="00C56CD5" w:rsidRDefault="00C56CD5">
      <w:pPr>
        <w:pStyle w:val="BodyText"/>
        <w:widowControl/>
        <w:ind w:left="720"/>
        <w:rPr>
          <w:rFonts w:ascii="Arial" w:hAnsi="Arial" w:cs="Arial"/>
        </w:rPr>
      </w:pPr>
    </w:p>
    <w:p w14:paraId="2E8B73BF" w14:textId="77777777" w:rsidR="00C56CD5" w:rsidRDefault="00C56CD5">
      <w:pPr>
        <w:pStyle w:val="subclauseindent"/>
        <w:widowControl/>
        <w:spacing w:after="0"/>
        <w:ind w:left="720"/>
        <w:rPr>
          <w:rFonts w:ascii="Arial" w:hAnsi="Arial" w:cs="Arial"/>
        </w:rPr>
      </w:pPr>
      <w:bookmarkStart w:id="37" w:name="_DV_M28"/>
      <w:bookmarkEnd w:id="37"/>
      <w:r>
        <w:rPr>
          <w:rFonts w:ascii="Arial" w:hAnsi="Arial" w:cs="Arial"/>
        </w:rPr>
        <w:t>....................................................................................................................</w:t>
      </w:r>
    </w:p>
    <w:p w14:paraId="36E42494" w14:textId="77777777" w:rsidR="00C56CD5" w:rsidRDefault="00C56CD5">
      <w:pPr>
        <w:pStyle w:val="subclauseindent"/>
        <w:widowControl/>
        <w:spacing w:after="0"/>
        <w:ind w:left="720"/>
        <w:rPr>
          <w:rFonts w:ascii="Arial" w:hAnsi="Arial" w:cs="Arial"/>
        </w:rPr>
      </w:pPr>
    </w:p>
    <w:p w14:paraId="695C1276" w14:textId="77777777" w:rsidR="00C56CD5" w:rsidRDefault="00C56CD5">
      <w:pPr>
        <w:pStyle w:val="subclauseindent"/>
        <w:widowControl/>
        <w:spacing w:after="0"/>
        <w:ind w:left="720"/>
        <w:rPr>
          <w:rFonts w:ascii="Arial" w:hAnsi="Arial" w:cs="Arial"/>
        </w:rPr>
      </w:pPr>
      <w:bookmarkStart w:id="38" w:name="_DV_M29"/>
      <w:bookmarkEnd w:id="38"/>
      <w:r>
        <w:rPr>
          <w:rFonts w:ascii="Arial" w:hAnsi="Arial" w:cs="Arial"/>
        </w:rPr>
        <w:t>....................................................................................................................</w:t>
      </w:r>
    </w:p>
    <w:p w14:paraId="0C3D2AC3" w14:textId="77777777" w:rsidR="00C56CD5" w:rsidRDefault="00C56CD5">
      <w:pPr>
        <w:pStyle w:val="subclauseindent"/>
        <w:widowControl/>
        <w:spacing w:after="0"/>
        <w:ind w:left="720"/>
        <w:rPr>
          <w:rFonts w:ascii="Arial" w:hAnsi="Arial" w:cs="Arial"/>
        </w:rPr>
      </w:pPr>
    </w:p>
    <w:p w14:paraId="219E31EA" w14:textId="77777777" w:rsidR="00C56CD5" w:rsidRDefault="00C56CD5">
      <w:pPr>
        <w:pStyle w:val="subclauseindent"/>
        <w:widowControl/>
        <w:ind w:left="720"/>
        <w:rPr>
          <w:rFonts w:ascii="Arial" w:hAnsi="Arial" w:cs="Arial"/>
        </w:rPr>
      </w:pPr>
      <w:bookmarkStart w:id="39" w:name="_DV_M30"/>
      <w:bookmarkEnd w:id="39"/>
      <w:r>
        <w:rPr>
          <w:rFonts w:ascii="Arial" w:hAnsi="Arial" w:cs="Arial"/>
        </w:rPr>
        <w:t xml:space="preserve">Company </w:t>
      </w:r>
      <w:proofErr w:type="gramStart"/>
      <w:r>
        <w:rPr>
          <w:rFonts w:ascii="Arial" w:hAnsi="Arial" w:cs="Arial"/>
        </w:rPr>
        <w:t>Number:......................................................................................</w:t>
      </w:r>
      <w:proofErr w:type="gramEnd"/>
    </w:p>
    <w:p w14:paraId="4CEDA4E4" w14:textId="77777777" w:rsidR="00C56CD5" w:rsidRDefault="00C56CD5">
      <w:pPr>
        <w:pStyle w:val="subclauseindent"/>
        <w:widowControl/>
        <w:ind w:left="720"/>
        <w:rPr>
          <w:rFonts w:ascii="Arial" w:hAnsi="Arial" w:cs="Arial"/>
        </w:rPr>
      </w:pPr>
      <w:bookmarkStart w:id="40" w:name="_DV_M31"/>
      <w:bookmarkEnd w:id="40"/>
      <w:r>
        <w:rPr>
          <w:rFonts w:ascii="Arial" w:hAnsi="Arial" w:cs="Arial"/>
        </w:rPr>
        <w:t>Parent Company Name (if applicable</w:t>
      </w:r>
      <w:proofErr w:type="gramStart"/>
      <w:r>
        <w:rPr>
          <w:rFonts w:ascii="Arial" w:hAnsi="Arial" w:cs="Arial"/>
        </w:rPr>
        <w:t>):…</w:t>
      </w:r>
      <w:proofErr w:type="gramEnd"/>
      <w:r>
        <w:rPr>
          <w:rFonts w:ascii="Arial" w:hAnsi="Arial" w:cs="Arial"/>
        </w:rPr>
        <w:t>…………………………………….</w:t>
      </w:r>
    </w:p>
    <w:p w14:paraId="53DB9239" w14:textId="77777777" w:rsidR="00C56CD5" w:rsidRDefault="00C56CD5">
      <w:pPr>
        <w:pStyle w:val="subclauseindent"/>
        <w:widowControl/>
        <w:ind w:left="0"/>
        <w:rPr>
          <w:rFonts w:ascii="Arial" w:hAnsi="Arial" w:cs="Arial"/>
          <w:b/>
          <w:bCs/>
          <w:u w:val="single"/>
        </w:rPr>
      </w:pPr>
      <w:bookmarkStart w:id="41" w:name="_DV_M32"/>
      <w:bookmarkEnd w:id="41"/>
      <w:r>
        <w:rPr>
          <w:rFonts w:ascii="Arial" w:hAnsi="Arial" w:cs="Arial"/>
        </w:rPr>
        <w:t>2.</w:t>
      </w:r>
      <w:r>
        <w:rPr>
          <w:rFonts w:ascii="Arial" w:hAnsi="Arial" w:cs="Arial"/>
        </w:rPr>
        <w:tab/>
      </w:r>
      <w:r>
        <w:rPr>
          <w:rFonts w:ascii="Arial" w:hAnsi="Arial" w:cs="Arial"/>
          <w:b/>
          <w:bCs/>
          <w:u w:val="single"/>
        </w:rPr>
        <w:t>Company Secretary or person to receive CUSC notices</w:t>
      </w:r>
    </w:p>
    <w:p w14:paraId="298574EB" w14:textId="77777777" w:rsidR="00C56CD5" w:rsidRDefault="00C56CD5">
      <w:pPr>
        <w:pStyle w:val="BodyText"/>
        <w:widowControl/>
        <w:ind w:left="720"/>
        <w:rPr>
          <w:rFonts w:ascii="Arial" w:hAnsi="Arial" w:cs="Arial"/>
        </w:rPr>
      </w:pPr>
      <w:bookmarkStart w:id="42" w:name="_DV_M33"/>
      <w:bookmarkEnd w:id="42"/>
      <w:proofErr w:type="gramStart"/>
      <w:r>
        <w:rPr>
          <w:rFonts w:ascii="Arial" w:hAnsi="Arial" w:cs="Arial"/>
        </w:rPr>
        <w:t>Name:…</w:t>
      </w:r>
      <w:proofErr w:type="gramEnd"/>
      <w:r>
        <w:rPr>
          <w:rFonts w:ascii="Arial" w:hAnsi="Arial" w:cs="Arial"/>
        </w:rPr>
        <w:t>……………………………………………………………………….....</w:t>
      </w:r>
    </w:p>
    <w:p w14:paraId="7FE31789" w14:textId="77777777" w:rsidR="00C56CD5" w:rsidRDefault="00C56CD5">
      <w:pPr>
        <w:pStyle w:val="BodyText"/>
        <w:widowControl/>
        <w:ind w:left="720"/>
        <w:rPr>
          <w:rFonts w:ascii="Arial" w:hAnsi="Arial" w:cs="Arial"/>
        </w:rPr>
      </w:pPr>
    </w:p>
    <w:p w14:paraId="460ADD81" w14:textId="77777777" w:rsidR="00C56CD5" w:rsidRDefault="00C56CD5">
      <w:pPr>
        <w:pStyle w:val="BodyText"/>
        <w:widowControl/>
        <w:ind w:left="720"/>
        <w:rPr>
          <w:rFonts w:ascii="Arial" w:hAnsi="Arial" w:cs="Arial"/>
        </w:rPr>
      </w:pPr>
      <w:bookmarkStart w:id="43" w:name="_DV_M34"/>
      <w:bookmarkEnd w:id="43"/>
      <w:proofErr w:type="gramStart"/>
      <w:r>
        <w:rPr>
          <w:rFonts w:ascii="Arial" w:hAnsi="Arial" w:cs="Arial"/>
        </w:rPr>
        <w:t>Email:…</w:t>
      </w:r>
      <w:proofErr w:type="gramEnd"/>
      <w:r>
        <w:rPr>
          <w:rFonts w:ascii="Arial" w:hAnsi="Arial" w:cs="Arial"/>
        </w:rPr>
        <w:t>…………………………………………………………………………..</w:t>
      </w:r>
    </w:p>
    <w:p w14:paraId="29E065B9" w14:textId="77777777" w:rsidR="00C56CD5" w:rsidRDefault="00C56CD5">
      <w:pPr>
        <w:pStyle w:val="BodyText"/>
        <w:widowControl/>
        <w:ind w:left="720" w:hanging="851"/>
        <w:rPr>
          <w:rFonts w:ascii="Arial" w:hAnsi="Arial" w:cs="Arial"/>
        </w:rPr>
      </w:pPr>
    </w:p>
    <w:p w14:paraId="20AB251A" w14:textId="77777777" w:rsidR="00C56CD5" w:rsidRDefault="00C56CD5">
      <w:pPr>
        <w:pStyle w:val="clauseindent"/>
        <w:widowControl/>
        <w:spacing w:after="0"/>
        <w:ind w:left="720"/>
        <w:rPr>
          <w:rFonts w:ascii="Arial" w:hAnsi="Arial" w:cs="Arial"/>
        </w:rPr>
      </w:pPr>
      <w:bookmarkStart w:id="44" w:name="_DV_M35"/>
      <w:bookmarkEnd w:id="44"/>
      <w:proofErr w:type="gramStart"/>
      <w:r>
        <w:rPr>
          <w:rFonts w:ascii="Arial" w:hAnsi="Arial" w:cs="Arial"/>
        </w:rPr>
        <w:t>Telephone:…</w:t>
      </w:r>
      <w:proofErr w:type="gramEnd"/>
      <w:r>
        <w:rPr>
          <w:rFonts w:ascii="Arial" w:hAnsi="Arial" w:cs="Arial"/>
        </w:rPr>
        <w:t>………………………………………………………………….....</w:t>
      </w:r>
    </w:p>
    <w:p w14:paraId="60BB2771" w14:textId="77777777" w:rsidR="00C56CD5" w:rsidRDefault="00C56CD5">
      <w:pPr>
        <w:pStyle w:val="clauseindent"/>
        <w:widowControl/>
        <w:spacing w:after="0"/>
        <w:ind w:left="720"/>
        <w:rPr>
          <w:rFonts w:ascii="Arial" w:hAnsi="Arial" w:cs="Arial"/>
        </w:rPr>
      </w:pPr>
    </w:p>
    <w:p w14:paraId="06E50175" w14:textId="77777777" w:rsidR="00C56CD5" w:rsidRDefault="00C56CD5">
      <w:pPr>
        <w:pStyle w:val="clauseindent"/>
        <w:widowControl/>
        <w:spacing w:after="0"/>
        <w:ind w:left="720"/>
        <w:rPr>
          <w:rFonts w:ascii="Arial" w:hAnsi="Arial" w:cs="Arial"/>
        </w:rPr>
      </w:pPr>
      <w:bookmarkStart w:id="45" w:name="_DV_M36"/>
      <w:bookmarkEnd w:id="45"/>
      <w:proofErr w:type="gramStart"/>
      <w:r>
        <w:rPr>
          <w:rFonts w:ascii="Arial" w:hAnsi="Arial" w:cs="Arial"/>
        </w:rPr>
        <w:t>Fax:…</w:t>
      </w:r>
      <w:proofErr w:type="gramEnd"/>
      <w:r>
        <w:rPr>
          <w:rFonts w:ascii="Arial" w:hAnsi="Arial" w:cs="Arial"/>
        </w:rPr>
        <w:t>………………………………………………………………………….....</w:t>
      </w:r>
    </w:p>
    <w:p w14:paraId="1A758C18" w14:textId="77777777" w:rsidR="00C56CD5" w:rsidRDefault="00C56CD5">
      <w:pPr>
        <w:pStyle w:val="clauseindent"/>
        <w:widowControl/>
        <w:spacing w:after="0"/>
        <w:ind w:left="0"/>
        <w:rPr>
          <w:rFonts w:ascii="Arial" w:hAnsi="Arial" w:cs="Arial"/>
        </w:rPr>
      </w:pPr>
    </w:p>
    <w:p w14:paraId="2A8C3D1A" w14:textId="77777777" w:rsidR="00C56CD5" w:rsidRDefault="00C56CD5">
      <w:pPr>
        <w:pStyle w:val="clauseindent"/>
        <w:widowControl/>
        <w:ind w:left="720" w:hanging="720"/>
        <w:rPr>
          <w:rFonts w:ascii="Arial" w:hAnsi="Arial" w:cs="Arial"/>
        </w:rPr>
      </w:pPr>
      <w:bookmarkStart w:id="46" w:name="_DV_M37"/>
      <w:bookmarkEnd w:id="46"/>
      <w:r>
        <w:rPr>
          <w:rFonts w:ascii="Arial" w:hAnsi="Arial" w:cs="Arial"/>
        </w:rPr>
        <w:t>3.</w:t>
      </w:r>
      <w:r>
        <w:rPr>
          <w:rFonts w:ascii="Arial" w:hAnsi="Arial" w:cs="Arial"/>
        </w:rPr>
        <w:tab/>
      </w:r>
      <w:r>
        <w:rPr>
          <w:rFonts w:ascii="Arial" w:hAnsi="Arial" w:cs="Arial"/>
          <w:b/>
          <w:bCs/>
          <w:u w:val="single"/>
        </w:rPr>
        <w:t>Commercial Contact/Agent (person to receive Offer if different from Company Secretary or person to receive CUSC notices as identified in 2 above)</w:t>
      </w:r>
      <w:r>
        <w:rPr>
          <w:rFonts w:ascii="Arial" w:hAnsi="Arial" w:cs="Arial"/>
        </w:rPr>
        <w:t xml:space="preserve"> </w:t>
      </w:r>
    </w:p>
    <w:p w14:paraId="6110D3C1" w14:textId="77777777" w:rsidR="00C56CD5" w:rsidRDefault="00C56CD5">
      <w:pPr>
        <w:pStyle w:val="clauseindent"/>
        <w:widowControl/>
        <w:spacing w:after="0"/>
        <w:ind w:left="720"/>
        <w:rPr>
          <w:rFonts w:ascii="Arial" w:hAnsi="Arial" w:cs="Arial"/>
        </w:rPr>
      </w:pPr>
      <w:bookmarkStart w:id="47" w:name="_DV_M38"/>
      <w:bookmarkEnd w:id="47"/>
      <w:proofErr w:type="gramStart"/>
      <w:r>
        <w:rPr>
          <w:rFonts w:ascii="Arial" w:hAnsi="Arial" w:cs="Arial"/>
        </w:rPr>
        <w:t>Name:…</w:t>
      </w:r>
      <w:proofErr w:type="gramEnd"/>
      <w:r>
        <w:rPr>
          <w:rFonts w:ascii="Arial" w:hAnsi="Arial" w:cs="Arial"/>
        </w:rPr>
        <w:t>……………………………………………………………………….....</w:t>
      </w:r>
    </w:p>
    <w:p w14:paraId="5D986DA0" w14:textId="77777777" w:rsidR="00C56CD5" w:rsidRDefault="00C56CD5">
      <w:pPr>
        <w:pStyle w:val="clauseindent"/>
        <w:widowControl/>
        <w:spacing w:after="0"/>
        <w:ind w:left="720"/>
        <w:rPr>
          <w:rFonts w:ascii="Arial" w:hAnsi="Arial" w:cs="Arial"/>
        </w:rPr>
      </w:pPr>
    </w:p>
    <w:p w14:paraId="3BB27D26" w14:textId="77777777" w:rsidR="00C56CD5" w:rsidRDefault="00C56CD5">
      <w:pPr>
        <w:pStyle w:val="clauseindent"/>
        <w:widowControl/>
        <w:spacing w:after="0"/>
        <w:ind w:left="720"/>
        <w:rPr>
          <w:rFonts w:ascii="Arial" w:hAnsi="Arial" w:cs="Arial"/>
        </w:rPr>
      </w:pPr>
      <w:bookmarkStart w:id="48" w:name="_DV_M39"/>
      <w:bookmarkEnd w:id="48"/>
      <w:proofErr w:type="gramStart"/>
      <w:r>
        <w:rPr>
          <w:rFonts w:ascii="Arial" w:hAnsi="Arial" w:cs="Arial"/>
        </w:rPr>
        <w:t>Title:…</w:t>
      </w:r>
      <w:proofErr w:type="gramEnd"/>
      <w:r>
        <w:rPr>
          <w:rFonts w:ascii="Arial" w:hAnsi="Arial" w:cs="Arial"/>
        </w:rPr>
        <w:t>……………………………………………………………………………</w:t>
      </w:r>
    </w:p>
    <w:p w14:paraId="4977F578" w14:textId="77777777" w:rsidR="00C56CD5" w:rsidRDefault="00C56CD5">
      <w:pPr>
        <w:pStyle w:val="clauseindent"/>
        <w:widowControl/>
        <w:spacing w:after="0"/>
        <w:ind w:left="720"/>
        <w:rPr>
          <w:rFonts w:ascii="Arial" w:hAnsi="Arial" w:cs="Arial"/>
        </w:rPr>
      </w:pPr>
    </w:p>
    <w:p w14:paraId="1A10CE31" w14:textId="77777777" w:rsidR="00C56CD5" w:rsidRDefault="00C56CD5">
      <w:pPr>
        <w:pStyle w:val="clauseindent"/>
        <w:widowControl/>
        <w:spacing w:after="0"/>
        <w:ind w:left="720"/>
        <w:rPr>
          <w:rFonts w:ascii="Arial" w:hAnsi="Arial" w:cs="Arial"/>
        </w:rPr>
      </w:pPr>
      <w:bookmarkStart w:id="49" w:name="_DV_M40"/>
      <w:bookmarkEnd w:id="49"/>
      <w:proofErr w:type="gramStart"/>
      <w:r>
        <w:rPr>
          <w:rFonts w:ascii="Arial" w:hAnsi="Arial" w:cs="Arial"/>
        </w:rPr>
        <w:t>Address:…</w:t>
      </w:r>
      <w:proofErr w:type="gramEnd"/>
      <w:r>
        <w:rPr>
          <w:rFonts w:ascii="Arial" w:hAnsi="Arial" w:cs="Arial"/>
        </w:rPr>
        <w:t>…………………………………………………………………….....</w:t>
      </w:r>
    </w:p>
    <w:p w14:paraId="11C3003A" w14:textId="77777777" w:rsidR="00C56CD5" w:rsidRDefault="00C56CD5">
      <w:pPr>
        <w:pStyle w:val="clauseindent"/>
        <w:widowControl/>
        <w:spacing w:after="0"/>
        <w:ind w:left="720"/>
        <w:rPr>
          <w:rFonts w:ascii="Arial" w:hAnsi="Arial" w:cs="Arial"/>
        </w:rPr>
      </w:pPr>
    </w:p>
    <w:p w14:paraId="00EC5D0F" w14:textId="77777777" w:rsidR="00C56CD5" w:rsidRDefault="00C56CD5">
      <w:pPr>
        <w:pStyle w:val="clauseindent"/>
        <w:widowControl/>
        <w:spacing w:after="0"/>
        <w:ind w:left="720"/>
        <w:rPr>
          <w:rFonts w:ascii="Arial" w:hAnsi="Arial" w:cs="Arial"/>
        </w:rPr>
      </w:pPr>
      <w:bookmarkStart w:id="50" w:name="_DV_M41"/>
      <w:bookmarkEnd w:id="50"/>
      <w:r>
        <w:rPr>
          <w:rFonts w:ascii="Arial" w:hAnsi="Arial" w:cs="Arial"/>
        </w:rPr>
        <w:t>…………………………………………………………………………………….</w:t>
      </w:r>
    </w:p>
    <w:p w14:paraId="06BAAD78" w14:textId="77777777" w:rsidR="00C56CD5" w:rsidRDefault="00C56CD5">
      <w:pPr>
        <w:pStyle w:val="clauseindent"/>
        <w:widowControl/>
        <w:spacing w:after="0"/>
        <w:ind w:left="720"/>
        <w:rPr>
          <w:rFonts w:ascii="Arial" w:hAnsi="Arial" w:cs="Arial"/>
        </w:rPr>
      </w:pPr>
    </w:p>
    <w:p w14:paraId="429D7DBB" w14:textId="77777777" w:rsidR="00C56CD5" w:rsidRDefault="00C56CD5">
      <w:pPr>
        <w:pStyle w:val="clauseindent"/>
        <w:widowControl/>
        <w:spacing w:after="0"/>
        <w:ind w:left="720"/>
        <w:rPr>
          <w:rFonts w:ascii="Arial" w:hAnsi="Arial" w:cs="Arial"/>
        </w:rPr>
      </w:pPr>
      <w:bookmarkStart w:id="51" w:name="_DV_M42"/>
      <w:bookmarkEnd w:id="51"/>
      <w:r>
        <w:rPr>
          <w:rFonts w:ascii="Arial" w:hAnsi="Arial" w:cs="Arial"/>
        </w:rPr>
        <w:t>…………………………………………………………………………………….</w:t>
      </w:r>
    </w:p>
    <w:p w14:paraId="2EED4990" w14:textId="77777777" w:rsidR="00C56CD5" w:rsidRDefault="00C56CD5">
      <w:pPr>
        <w:pStyle w:val="BodyText"/>
        <w:widowControl/>
        <w:ind w:left="720"/>
        <w:rPr>
          <w:rFonts w:ascii="Arial" w:hAnsi="Arial" w:cs="Arial"/>
        </w:rPr>
      </w:pPr>
    </w:p>
    <w:p w14:paraId="602BD434" w14:textId="77777777" w:rsidR="00C56CD5" w:rsidRDefault="00C56CD5">
      <w:pPr>
        <w:pStyle w:val="BodyText"/>
        <w:widowControl/>
        <w:ind w:left="720"/>
        <w:rPr>
          <w:rFonts w:ascii="Arial" w:hAnsi="Arial" w:cs="Arial"/>
        </w:rPr>
      </w:pPr>
      <w:bookmarkStart w:id="52" w:name="_DV_M43"/>
      <w:bookmarkEnd w:id="52"/>
      <w:proofErr w:type="gramStart"/>
      <w:r>
        <w:rPr>
          <w:rFonts w:ascii="Arial" w:hAnsi="Arial" w:cs="Arial"/>
        </w:rPr>
        <w:t>Email:…</w:t>
      </w:r>
      <w:proofErr w:type="gramEnd"/>
      <w:r>
        <w:rPr>
          <w:rFonts w:ascii="Arial" w:hAnsi="Arial" w:cs="Arial"/>
        </w:rPr>
        <w:t>…………………………………………………………………………..</w:t>
      </w:r>
    </w:p>
    <w:p w14:paraId="0C78C641" w14:textId="77777777" w:rsidR="00C56CD5" w:rsidRDefault="00C56CD5">
      <w:pPr>
        <w:pStyle w:val="BodyText"/>
        <w:widowControl/>
        <w:ind w:left="720"/>
        <w:rPr>
          <w:rFonts w:ascii="Arial" w:hAnsi="Arial" w:cs="Arial"/>
        </w:rPr>
      </w:pPr>
    </w:p>
    <w:p w14:paraId="105A6CA7" w14:textId="77777777" w:rsidR="00C56CD5" w:rsidRDefault="00C56CD5">
      <w:pPr>
        <w:pStyle w:val="BodyText"/>
        <w:widowControl/>
        <w:ind w:left="720"/>
      </w:pPr>
      <w:bookmarkStart w:id="53" w:name="_DV_M44"/>
      <w:bookmarkEnd w:id="53"/>
      <w:proofErr w:type="gramStart"/>
      <w:r>
        <w:rPr>
          <w:rFonts w:ascii="Arial" w:hAnsi="Arial" w:cs="Arial"/>
        </w:rPr>
        <w:t>Telephone:…</w:t>
      </w:r>
      <w:proofErr w:type="gramEnd"/>
      <w:r>
        <w:rPr>
          <w:rFonts w:ascii="Arial" w:hAnsi="Arial" w:cs="Arial"/>
        </w:rPr>
        <w:t>………………………………………………………………….....</w:t>
      </w:r>
    </w:p>
    <w:p w14:paraId="78070F9E" w14:textId="77777777" w:rsidR="00C56CD5" w:rsidRDefault="00C56CD5">
      <w:pPr>
        <w:pStyle w:val="BodyText"/>
        <w:widowControl/>
        <w:ind w:left="720" w:hanging="851"/>
      </w:pPr>
    </w:p>
    <w:p w14:paraId="41EF0F25" w14:textId="77777777" w:rsidR="00C56CD5" w:rsidRDefault="00C56CD5">
      <w:pPr>
        <w:pStyle w:val="BodyText"/>
        <w:widowControl/>
        <w:ind w:left="720"/>
        <w:rPr>
          <w:rFonts w:ascii="Arial" w:hAnsi="Arial" w:cs="Arial"/>
        </w:rPr>
      </w:pPr>
      <w:bookmarkStart w:id="54" w:name="_DV_M45"/>
      <w:bookmarkEnd w:id="54"/>
      <w:proofErr w:type="gramStart"/>
      <w:r>
        <w:rPr>
          <w:rFonts w:ascii="Arial" w:hAnsi="Arial" w:cs="Arial"/>
        </w:rPr>
        <w:t>Fax:…</w:t>
      </w:r>
      <w:proofErr w:type="gramEnd"/>
      <w:r>
        <w:rPr>
          <w:rFonts w:ascii="Arial" w:hAnsi="Arial" w:cs="Arial"/>
        </w:rPr>
        <w:t>………………………………………………………………………….....</w:t>
      </w:r>
    </w:p>
    <w:p w14:paraId="0B24C3E7" w14:textId="77777777" w:rsidR="00C56CD5" w:rsidRDefault="00C56CD5">
      <w:pPr>
        <w:pStyle w:val="clauseindent"/>
        <w:widowControl/>
        <w:ind w:left="0"/>
        <w:rPr>
          <w:rFonts w:ascii="Arial" w:hAnsi="Arial" w:cs="Arial"/>
        </w:rPr>
      </w:pPr>
    </w:p>
    <w:p w14:paraId="1C7C3702" w14:textId="77777777" w:rsidR="00C56CD5" w:rsidRDefault="00C56CD5">
      <w:pPr>
        <w:widowControl/>
        <w:ind w:left="720" w:hanging="720"/>
        <w:rPr>
          <w:rFonts w:ascii="Arial" w:hAnsi="Arial" w:cs="Arial"/>
        </w:rPr>
      </w:pPr>
    </w:p>
    <w:p w14:paraId="64570325" w14:textId="77777777" w:rsidR="00C56CD5" w:rsidRDefault="00C56CD5">
      <w:pPr>
        <w:widowControl/>
        <w:ind w:left="720" w:hanging="720"/>
        <w:rPr>
          <w:rFonts w:ascii="Arial" w:hAnsi="Arial" w:cs="Arial"/>
        </w:rPr>
      </w:pPr>
    </w:p>
    <w:p w14:paraId="79207DDA" w14:textId="77777777" w:rsidR="00C56CD5" w:rsidRDefault="00C56CD5">
      <w:pPr>
        <w:widowControl/>
        <w:ind w:left="720" w:hanging="720"/>
        <w:rPr>
          <w:rFonts w:ascii="Arial" w:hAnsi="Arial" w:cs="Arial"/>
        </w:rPr>
      </w:pPr>
      <w:bookmarkStart w:id="55" w:name="_DV_M46"/>
      <w:bookmarkEnd w:id="55"/>
      <w:r>
        <w:rPr>
          <w:rFonts w:ascii="Arial" w:hAnsi="Arial" w:cs="Arial"/>
        </w:rPr>
        <w:t>4.</w:t>
      </w:r>
      <w:r>
        <w:rPr>
          <w:rFonts w:ascii="Arial" w:hAnsi="Arial" w:cs="Arial"/>
        </w:rPr>
        <w:tab/>
        <w:t>Please identify which application fee basis you wish to use for this application.</w:t>
      </w:r>
    </w:p>
    <w:p w14:paraId="6E89051C" w14:textId="77777777" w:rsidR="00C56CD5" w:rsidRDefault="00C56CD5">
      <w:pPr>
        <w:widowControl/>
        <w:ind w:left="720" w:hanging="720"/>
        <w:rPr>
          <w:rFonts w:ascii="Arial" w:hAnsi="Arial" w:cs="Arial"/>
        </w:rPr>
      </w:pPr>
    </w:p>
    <w:p w14:paraId="1995F930" w14:textId="77777777" w:rsidR="00C56CD5" w:rsidRDefault="00C56CD5">
      <w:pPr>
        <w:widowControl/>
        <w:tabs>
          <w:tab w:val="left" w:pos="3402"/>
        </w:tabs>
        <w:ind w:left="720" w:firstLine="131"/>
        <w:rPr>
          <w:rFonts w:ascii="Arial" w:hAnsi="Arial" w:cs="Arial"/>
        </w:rPr>
      </w:pPr>
      <w:bookmarkStart w:id="56" w:name="_DV_M47"/>
      <w:bookmarkEnd w:id="56"/>
      <w:r>
        <w:rPr>
          <w:rFonts w:ascii="Arial" w:hAnsi="Arial" w:cs="Arial"/>
        </w:rPr>
        <w:t>Fixed price application fee</w:t>
      </w:r>
      <w:r>
        <w:rPr>
          <w:rFonts w:ascii="Arial" w:hAnsi="Arial" w:cs="Arial"/>
        </w:rPr>
        <w:tab/>
      </w:r>
      <w:proofErr w:type="gramStart"/>
      <w:r>
        <w:rPr>
          <w:rFonts w:ascii="Arial" w:hAnsi="Arial" w:cs="Arial"/>
        </w:rPr>
        <w:t>[  ]</w:t>
      </w:r>
      <w:proofErr w:type="gramEnd"/>
    </w:p>
    <w:p w14:paraId="29855D36" w14:textId="77777777" w:rsidR="00C56CD5" w:rsidRDefault="00C56CD5">
      <w:pPr>
        <w:widowControl/>
        <w:ind w:left="720" w:hanging="720"/>
        <w:rPr>
          <w:rFonts w:ascii="Arial" w:hAnsi="Arial" w:cs="Arial"/>
        </w:rPr>
      </w:pPr>
    </w:p>
    <w:p w14:paraId="7C55B1FC" w14:textId="77777777" w:rsidR="00C56CD5" w:rsidRDefault="00C56CD5">
      <w:pPr>
        <w:pStyle w:val="clauseindent"/>
        <w:widowControl/>
        <w:tabs>
          <w:tab w:val="left" w:pos="3402"/>
        </w:tabs>
        <w:ind w:left="0" w:firstLine="851"/>
        <w:rPr>
          <w:rFonts w:ascii="Arial" w:hAnsi="Arial" w:cs="Arial"/>
        </w:rPr>
      </w:pPr>
      <w:bookmarkStart w:id="57" w:name="_DV_M48"/>
      <w:bookmarkEnd w:id="57"/>
      <w:r>
        <w:rPr>
          <w:rFonts w:ascii="Arial" w:hAnsi="Arial" w:cs="Arial"/>
        </w:rPr>
        <w:t xml:space="preserve">Variable price application fee </w:t>
      </w:r>
      <w:r>
        <w:rPr>
          <w:rFonts w:ascii="Arial" w:hAnsi="Arial" w:cs="Arial"/>
        </w:rPr>
        <w:tab/>
      </w:r>
      <w:proofErr w:type="gramStart"/>
      <w:r>
        <w:rPr>
          <w:rFonts w:ascii="Arial" w:hAnsi="Arial" w:cs="Arial"/>
        </w:rPr>
        <w:t>[  ]</w:t>
      </w:r>
      <w:proofErr w:type="gramEnd"/>
    </w:p>
    <w:p w14:paraId="7E9A1AC9" w14:textId="77777777" w:rsidR="005C28CC" w:rsidRDefault="005C28CC">
      <w:pPr>
        <w:pStyle w:val="clauseindent"/>
        <w:widowControl/>
        <w:tabs>
          <w:tab w:val="left" w:pos="3402"/>
        </w:tabs>
        <w:ind w:left="0" w:firstLine="851"/>
        <w:rPr>
          <w:rFonts w:ascii="Arial" w:hAnsi="Arial" w:cs="Arial"/>
        </w:rPr>
      </w:pPr>
    </w:p>
    <w:p w14:paraId="7902962A" w14:textId="77777777" w:rsidR="005C28CC" w:rsidRPr="005C28CC" w:rsidRDefault="00023BC3" w:rsidP="00023BC3">
      <w:pPr>
        <w:pStyle w:val="clauseindent"/>
        <w:ind w:left="720" w:hanging="720"/>
        <w:rPr>
          <w:rFonts w:ascii="Arial" w:hAnsi="Arial" w:cs="Arial"/>
        </w:rPr>
      </w:pPr>
      <w:r w:rsidRPr="00023BC3">
        <w:rPr>
          <w:rFonts w:ascii="Arial" w:hAnsi="Arial" w:cs="Arial"/>
        </w:rPr>
        <w:t>5.</w:t>
      </w:r>
      <w:r w:rsidRPr="00023BC3">
        <w:rPr>
          <w:rFonts w:ascii="Arial" w:hAnsi="Arial" w:cs="Arial"/>
        </w:rPr>
        <w:tab/>
      </w:r>
      <w:r w:rsidR="005C28CC" w:rsidRPr="005C28CC">
        <w:rPr>
          <w:rFonts w:ascii="Arial" w:hAnsi="Arial" w:cs="Arial"/>
        </w:rPr>
        <w:t xml:space="preserve">Please confirm whether you agree to us sending the </w:t>
      </w:r>
      <w:r w:rsidR="005C28CC" w:rsidRPr="005C28CC">
        <w:rPr>
          <w:rFonts w:ascii="Arial" w:hAnsi="Arial" w:cs="Arial"/>
          <w:b/>
          <w:bCs/>
        </w:rPr>
        <w:t xml:space="preserve">Offer </w:t>
      </w:r>
      <w:r w:rsidR="005C28CC" w:rsidRPr="005C28CC">
        <w:rPr>
          <w:rFonts w:ascii="Arial" w:hAnsi="Arial" w:cs="Arial"/>
        </w:rPr>
        <w:t xml:space="preserve">in electronic form instead of hard copy and, if so, confirm the address for this as follows. </w:t>
      </w:r>
    </w:p>
    <w:p w14:paraId="7347C0EA" w14:textId="77777777" w:rsidR="005C28CC" w:rsidRPr="005C28CC" w:rsidRDefault="005C28CC" w:rsidP="005C28CC">
      <w:pPr>
        <w:pStyle w:val="clauseindent"/>
        <w:ind w:left="0"/>
        <w:rPr>
          <w:rFonts w:ascii="Arial" w:hAnsi="Arial" w:cs="Arial"/>
        </w:rPr>
      </w:pPr>
    </w:p>
    <w:p w14:paraId="22C0D45C" w14:textId="77777777" w:rsidR="005C28CC" w:rsidRPr="005C28CC" w:rsidRDefault="005C28CC" w:rsidP="005C28CC">
      <w:pPr>
        <w:pStyle w:val="clauseindent"/>
        <w:rPr>
          <w:rFonts w:ascii="Arial" w:hAnsi="Arial" w:cs="Arial"/>
        </w:rPr>
      </w:pPr>
      <w:r w:rsidRPr="005C28CC">
        <w:rPr>
          <w:rFonts w:ascii="Arial" w:hAnsi="Arial" w:cs="Arial"/>
        </w:rPr>
        <w:t xml:space="preserve">Yes </w:t>
      </w:r>
      <w:proofErr w:type="gramStart"/>
      <w:r w:rsidRPr="005C28CC">
        <w:rPr>
          <w:rFonts w:ascii="Arial" w:hAnsi="Arial" w:cs="Arial"/>
        </w:rPr>
        <w:t>[ ]</w:t>
      </w:r>
      <w:proofErr w:type="gramEnd"/>
      <w:r w:rsidRPr="005C28CC">
        <w:rPr>
          <w:rFonts w:ascii="Arial" w:hAnsi="Arial" w:cs="Arial"/>
        </w:rPr>
        <w:t xml:space="preserve"> </w:t>
      </w:r>
    </w:p>
    <w:p w14:paraId="5A9F90EE" w14:textId="77777777" w:rsidR="005C28CC" w:rsidRPr="005C28CC" w:rsidRDefault="005C28CC" w:rsidP="005C28CC">
      <w:pPr>
        <w:pStyle w:val="clauseindent"/>
        <w:rPr>
          <w:rFonts w:ascii="Arial" w:hAnsi="Arial" w:cs="Arial"/>
        </w:rPr>
      </w:pPr>
    </w:p>
    <w:p w14:paraId="3687ED8D" w14:textId="77777777" w:rsidR="005C28CC" w:rsidRPr="005C28CC" w:rsidRDefault="005C28CC" w:rsidP="005C28CC">
      <w:pPr>
        <w:pStyle w:val="clauseindent"/>
        <w:rPr>
          <w:rFonts w:ascii="Arial" w:hAnsi="Arial" w:cs="Arial"/>
        </w:rPr>
      </w:pPr>
      <w:r w:rsidRPr="005C28CC">
        <w:rPr>
          <w:rFonts w:ascii="Arial" w:hAnsi="Arial" w:cs="Arial"/>
        </w:rPr>
        <w:t xml:space="preserve">No </w:t>
      </w:r>
      <w:proofErr w:type="gramStart"/>
      <w:r w:rsidRPr="005C28CC">
        <w:rPr>
          <w:rFonts w:ascii="Arial" w:hAnsi="Arial" w:cs="Arial"/>
        </w:rPr>
        <w:t>[ ]</w:t>
      </w:r>
      <w:proofErr w:type="gramEnd"/>
      <w:r w:rsidRPr="005C28CC">
        <w:rPr>
          <w:rFonts w:ascii="Arial" w:hAnsi="Arial" w:cs="Arial"/>
        </w:rPr>
        <w:t xml:space="preserve"> </w:t>
      </w:r>
    </w:p>
    <w:p w14:paraId="17B11411" w14:textId="77777777" w:rsidR="005C28CC" w:rsidRPr="005C28CC" w:rsidRDefault="005C28CC" w:rsidP="005C28CC">
      <w:pPr>
        <w:pStyle w:val="clauseindent"/>
        <w:rPr>
          <w:rFonts w:ascii="Arial" w:hAnsi="Arial" w:cs="Arial"/>
        </w:rPr>
      </w:pPr>
    </w:p>
    <w:p w14:paraId="7F5B7B7B" w14:textId="77777777" w:rsidR="005C28CC" w:rsidRPr="005C28CC" w:rsidRDefault="005C28CC" w:rsidP="005C28CC">
      <w:pPr>
        <w:pStyle w:val="clauseindent"/>
        <w:rPr>
          <w:rFonts w:ascii="Arial" w:hAnsi="Arial" w:cs="Arial"/>
        </w:rPr>
      </w:pPr>
      <w:r w:rsidRPr="005C28CC">
        <w:rPr>
          <w:rFonts w:ascii="Arial" w:hAnsi="Arial" w:cs="Arial"/>
        </w:rPr>
        <w:t>Email address ………………………………………………</w:t>
      </w:r>
      <w:proofErr w:type="gramStart"/>
      <w:r w:rsidRPr="005C28CC">
        <w:rPr>
          <w:rFonts w:ascii="Arial" w:hAnsi="Arial" w:cs="Arial"/>
        </w:rPr>
        <w:t>…..</w:t>
      </w:r>
      <w:proofErr w:type="gramEnd"/>
    </w:p>
    <w:p w14:paraId="739D1D6F" w14:textId="77777777" w:rsidR="00C56CD5" w:rsidRDefault="00C56CD5" w:rsidP="00023BC3">
      <w:pPr>
        <w:pStyle w:val="clauseindent"/>
        <w:widowControl/>
        <w:ind w:left="0"/>
        <w:rPr>
          <w:rFonts w:ascii="Arial" w:hAnsi="Arial" w:cs="Arial"/>
        </w:rPr>
      </w:pPr>
    </w:p>
    <w:p w14:paraId="6D7F1FFC" w14:textId="77777777" w:rsidR="00C56CD5" w:rsidRDefault="00C56CD5">
      <w:pPr>
        <w:pStyle w:val="clauseindent"/>
        <w:widowControl/>
        <w:rPr>
          <w:rFonts w:ascii="Arial" w:hAnsi="Arial" w:cs="Arial"/>
        </w:rPr>
      </w:pPr>
    </w:p>
    <w:p w14:paraId="40FAFFB5" w14:textId="77777777" w:rsidR="00C56CD5" w:rsidRDefault="00C56CD5">
      <w:pPr>
        <w:pStyle w:val="BodyText"/>
        <w:widowControl/>
        <w:jc w:val="both"/>
        <w:rPr>
          <w:rFonts w:ascii="Arial" w:hAnsi="Arial" w:cs="Arial"/>
          <w:b/>
          <w:bCs/>
        </w:rPr>
      </w:pPr>
      <w:bookmarkStart w:id="58" w:name="_DV_M49"/>
      <w:bookmarkEnd w:id="58"/>
      <w:r>
        <w:rPr>
          <w:rFonts w:ascii="Arial" w:hAnsi="Arial" w:cs="Arial"/>
          <w:b/>
          <w:bCs/>
        </w:rPr>
        <w:br w:type="page"/>
      </w:r>
    </w:p>
    <w:p w14:paraId="783091A6" w14:textId="77777777" w:rsidR="00C56CD5" w:rsidRDefault="00C56CD5">
      <w:pPr>
        <w:pStyle w:val="BodyText"/>
        <w:widowControl/>
        <w:jc w:val="both"/>
        <w:rPr>
          <w:b/>
          <w:bCs/>
        </w:rPr>
      </w:pPr>
    </w:p>
    <w:tbl>
      <w:tblPr>
        <w:tblW w:w="0" w:type="auto"/>
        <w:tblLayout w:type="fixed"/>
        <w:tblLook w:val="0000" w:firstRow="0" w:lastRow="0" w:firstColumn="0" w:lastColumn="0" w:noHBand="0" w:noVBand="0"/>
      </w:tblPr>
      <w:tblGrid>
        <w:gridCol w:w="8748"/>
      </w:tblGrid>
      <w:tr w:rsidR="00C56CD5" w14:paraId="00DB542F" w14:textId="77777777">
        <w:tc>
          <w:tcPr>
            <w:tcW w:w="8748" w:type="dxa"/>
            <w:tcBorders>
              <w:top w:val="nil"/>
              <w:left w:val="nil"/>
              <w:bottom w:val="nil"/>
              <w:right w:val="nil"/>
            </w:tcBorders>
          </w:tcPr>
          <w:p w14:paraId="7A5097C5" w14:textId="77777777" w:rsidR="00C56CD5" w:rsidRDefault="00C56CD5" w:rsidP="00916621">
            <w:pPr>
              <w:pStyle w:val="clauseindent"/>
              <w:widowControl/>
              <w:ind w:hanging="851"/>
              <w:rPr>
                <w:rFonts w:ascii="Arial" w:hAnsi="Arial" w:cs="Arial"/>
                <w:b/>
                <w:bCs/>
                <w:u w:val="single"/>
              </w:rPr>
            </w:pPr>
            <w:r>
              <w:rPr>
                <w:rFonts w:ascii="Arial" w:hAnsi="Arial" w:cs="Arial"/>
                <w:b/>
                <w:bCs/>
              </w:rPr>
              <w:t>SECTION B</w:t>
            </w:r>
            <w:r>
              <w:rPr>
                <w:rFonts w:ascii="Arial" w:hAnsi="Arial" w:cs="Arial"/>
                <w:b/>
                <w:bCs/>
              </w:rPr>
              <w:tab/>
            </w:r>
            <w:r>
              <w:rPr>
                <w:rFonts w:ascii="Arial" w:hAnsi="Arial" w:cs="Arial"/>
                <w:b/>
                <w:bCs/>
                <w:u w:val="single"/>
              </w:rPr>
              <w:t xml:space="preserve">THE </w:t>
            </w:r>
            <w:r w:rsidRPr="00916621">
              <w:rPr>
                <w:rFonts w:ascii="Arial" w:hAnsi="Arial" w:cs="Arial"/>
                <w:b/>
                <w:bCs/>
                <w:u w:val="single"/>
              </w:rPr>
              <w:t xml:space="preserve">CONNECTION SITE </w:t>
            </w:r>
            <w:bookmarkStart w:id="59" w:name="_DV_C2"/>
            <w:r w:rsidR="00916621" w:rsidRPr="00916621">
              <w:rPr>
                <w:rStyle w:val="DeltaViewInsertion"/>
                <w:rFonts w:ascii="Arial" w:hAnsi="Arial" w:cs="Arial"/>
                <w:b/>
                <w:bCs/>
                <w:color w:val="auto"/>
              </w:rPr>
              <w:t>[</w:t>
            </w:r>
            <w:r w:rsidR="00916621" w:rsidRPr="00916621">
              <w:rPr>
                <w:rStyle w:val="DeltaViewInsertion"/>
                <w:rFonts w:ascii="Arial" w:hAnsi="Arial" w:cs="Arial"/>
                <w:b/>
                <w:bCs/>
                <w:color w:val="auto"/>
                <w:u w:val="single"/>
              </w:rPr>
              <w:t>AND, IN THE CASE OF A USER UNDERTAKING OTSDUW, THE TRANSMISSION INTERFACE SITE</w:t>
            </w:r>
            <w:r w:rsidR="00916621" w:rsidRPr="00916621">
              <w:rPr>
                <w:rStyle w:val="DeltaViewInsertion"/>
                <w:rFonts w:ascii="Arial" w:hAnsi="Arial" w:cs="Arial"/>
                <w:b/>
                <w:bCs/>
                <w:color w:val="auto"/>
              </w:rPr>
              <w:t xml:space="preserve">] </w:t>
            </w:r>
            <w:bookmarkStart w:id="60" w:name="_DV_M50"/>
            <w:bookmarkEnd w:id="59"/>
            <w:bookmarkEnd w:id="60"/>
            <w:r w:rsidR="00916621" w:rsidRPr="00916621">
              <w:rPr>
                <w:rFonts w:ascii="Arial" w:hAnsi="Arial" w:cs="Arial"/>
                <w:b/>
                <w:bCs/>
                <w:u w:val="single"/>
              </w:rPr>
              <w:t>TO BE MODIFIED</w:t>
            </w:r>
          </w:p>
        </w:tc>
      </w:tr>
      <w:tr w:rsidR="00C56CD5" w14:paraId="264D5ACB" w14:textId="77777777">
        <w:tc>
          <w:tcPr>
            <w:tcW w:w="8748" w:type="dxa"/>
            <w:tcBorders>
              <w:top w:val="nil"/>
              <w:left w:val="nil"/>
              <w:bottom w:val="nil"/>
              <w:right w:val="nil"/>
            </w:tcBorders>
            <w:vAlign w:val="bottom"/>
          </w:tcPr>
          <w:p w14:paraId="79394D09" w14:textId="77777777" w:rsidR="00C56CD5" w:rsidRDefault="00C56CD5">
            <w:pPr>
              <w:pStyle w:val="clauseindent"/>
              <w:widowControl/>
              <w:ind w:left="720" w:hanging="720"/>
              <w:rPr>
                <w:rFonts w:ascii="Arial" w:hAnsi="Arial" w:cs="Arial"/>
              </w:rPr>
            </w:pPr>
            <w:r>
              <w:rPr>
                <w:rFonts w:ascii="Arial" w:hAnsi="Arial" w:cs="Arial"/>
              </w:rPr>
              <w:t xml:space="preserve">1.        Please provide agreement reference number. </w:t>
            </w:r>
          </w:p>
        </w:tc>
      </w:tr>
      <w:tr w:rsidR="00C56CD5" w14:paraId="35F738D3" w14:textId="77777777">
        <w:trPr>
          <w:trHeight w:val="301"/>
        </w:trPr>
        <w:tc>
          <w:tcPr>
            <w:tcW w:w="8748" w:type="dxa"/>
            <w:tcBorders>
              <w:top w:val="nil"/>
              <w:left w:val="nil"/>
              <w:bottom w:val="nil"/>
              <w:right w:val="nil"/>
            </w:tcBorders>
          </w:tcPr>
          <w:p w14:paraId="00A0DAD1" w14:textId="77777777" w:rsidR="00C56CD5" w:rsidRDefault="00C56CD5">
            <w:pPr>
              <w:pStyle w:val="clauseindent"/>
              <w:widowControl/>
              <w:ind w:left="0"/>
              <w:rPr>
                <w:rFonts w:ascii="Arial" w:hAnsi="Arial" w:cs="Arial"/>
              </w:rPr>
            </w:pPr>
            <w:r>
              <w:rPr>
                <w:rFonts w:ascii="Arial" w:hAnsi="Arial" w:cs="Arial"/>
              </w:rPr>
              <w:t>...............................................................................................................................</w:t>
            </w:r>
          </w:p>
        </w:tc>
      </w:tr>
      <w:tr w:rsidR="00C56CD5" w14:paraId="40E8FF22" w14:textId="77777777">
        <w:tc>
          <w:tcPr>
            <w:tcW w:w="8748" w:type="dxa"/>
            <w:tcBorders>
              <w:top w:val="nil"/>
              <w:left w:val="nil"/>
              <w:bottom w:val="nil"/>
              <w:right w:val="nil"/>
            </w:tcBorders>
          </w:tcPr>
          <w:p w14:paraId="684BD9A2" w14:textId="77777777" w:rsidR="00C56CD5" w:rsidRDefault="00C56CD5" w:rsidP="00916621">
            <w:pPr>
              <w:pStyle w:val="clauseindent"/>
              <w:widowControl/>
              <w:ind w:left="720" w:hanging="720"/>
              <w:jc w:val="both"/>
              <w:rPr>
                <w:rFonts w:ascii="Arial" w:hAnsi="Arial" w:cs="Arial"/>
              </w:rPr>
            </w:pPr>
            <w:r>
              <w:rPr>
                <w:rFonts w:ascii="Arial" w:hAnsi="Arial" w:cs="Arial"/>
                <w:lang w:val="en-US"/>
              </w:rPr>
              <w:t>2.</w:t>
            </w:r>
            <w:r>
              <w:rPr>
                <w:rFonts w:ascii="Arial" w:hAnsi="Arial" w:cs="Arial"/>
                <w:lang w:val="en-US"/>
              </w:rPr>
              <w:tab/>
              <w:t xml:space="preserve">Please identify by name the </w:t>
            </w:r>
            <w:r>
              <w:rPr>
                <w:rFonts w:ascii="Arial" w:hAnsi="Arial" w:cs="Arial"/>
                <w:b/>
                <w:bCs/>
                <w:lang w:val="en-US"/>
              </w:rPr>
              <w:t xml:space="preserve">Connection </w:t>
            </w:r>
            <w:r w:rsidRPr="00916621">
              <w:rPr>
                <w:rFonts w:ascii="Arial" w:hAnsi="Arial" w:cs="Arial"/>
                <w:b/>
                <w:bCs/>
                <w:lang w:val="en-US"/>
              </w:rPr>
              <w:t>Site</w:t>
            </w:r>
            <w:r w:rsidRPr="00916621">
              <w:rPr>
                <w:rFonts w:ascii="Arial" w:hAnsi="Arial" w:cs="Arial"/>
                <w:lang w:val="en-US"/>
              </w:rPr>
              <w:t xml:space="preserve"> </w:t>
            </w:r>
            <w:bookmarkStart w:id="61" w:name="_DV_C3"/>
            <w:r w:rsidR="00916621" w:rsidRPr="00916621">
              <w:rPr>
                <w:rStyle w:val="DeltaViewInsertion"/>
                <w:rFonts w:ascii="Arial" w:hAnsi="Arial" w:cs="Arial"/>
                <w:color w:val="auto"/>
                <w:u w:val="none"/>
              </w:rPr>
              <w:t xml:space="preserve">[and,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2" w:name="_DV_M51"/>
            <w:bookmarkEnd w:id="61"/>
            <w:bookmarkEnd w:id="62"/>
            <w:r w:rsidR="00916621" w:rsidRPr="00916621">
              <w:rPr>
                <w:rStyle w:val="DeltaViewInsertion"/>
                <w:rFonts w:ascii="Arial" w:hAnsi="Arial" w:cs="Arial"/>
                <w:color w:val="auto"/>
                <w:u w:val="none"/>
              </w:rPr>
              <w:t xml:space="preserve"> </w:t>
            </w:r>
            <w:r>
              <w:rPr>
                <w:rFonts w:ascii="Arial" w:hAnsi="Arial" w:cs="Arial"/>
                <w:lang w:val="en-US"/>
              </w:rPr>
              <w:t xml:space="preserve">at which the </w:t>
            </w:r>
            <w:r>
              <w:rPr>
                <w:rFonts w:ascii="Arial" w:hAnsi="Arial" w:cs="Arial"/>
                <w:b/>
                <w:bCs/>
                <w:lang w:val="en-US"/>
              </w:rPr>
              <w:t>Modification</w:t>
            </w:r>
            <w:r>
              <w:rPr>
                <w:rFonts w:ascii="Arial" w:hAnsi="Arial" w:cs="Arial"/>
                <w:lang w:val="en-US"/>
              </w:rPr>
              <w:t xml:space="preserve"> is to be undertaken</w:t>
            </w:r>
            <w:r>
              <w:rPr>
                <w:rFonts w:ascii="Arial" w:hAnsi="Arial" w:cs="Arial"/>
              </w:rPr>
              <w:t>.</w:t>
            </w:r>
          </w:p>
        </w:tc>
      </w:tr>
      <w:tr w:rsidR="00C56CD5" w14:paraId="54D84012" w14:textId="77777777">
        <w:tc>
          <w:tcPr>
            <w:tcW w:w="8748" w:type="dxa"/>
            <w:tcBorders>
              <w:top w:val="nil"/>
              <w:left w:val="nil"/>
              <w:bottom w:val="nil"/>
              <w:right w:val="nil"/>
            </w:tcBorders>
            <w:vAlign w:val="bottom"/>
          </w:tcPr>
          <w:p w14:paraId="459088A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3291BB2" w14:textId="77777777">
        <w:tc>
          <w:tcPr>
            <w:tcW w:w="8748" w:type="dxa"/>
            <w:tcBorders>
              <w:top w:val="nil"/>
              <w:left w:val="nil"/>
              <w:bottom w:val="nil"/>
              <w:right w:val="nil"/>
            </w:tcBorders>
          </w:tcPr>
          <w:p w14:paraId="071EC99C" w14:textId="77777777" w:rsidR="00C56CD5" w:rsidRDefault="00C56CD5" w:rsidP="00516121">
            <w:pPr>
              <w:pStyle w:val="clauseindent"/>
              <w:widowControl/>
              <w:ind w:left="720" w:hanging="720"/>
              <w:jc w:val="both"/>
              <w:rPr>
                <w:rFonts w:ascii="Arial" w:hAnsi="Arial" w:cs="Arial"/>
                <w:lang w:val="en-US"/>
              </w:rPr>
            </w:pPr>
            <w:r>
              <w:rPr>
                <w:rFonts w:ascii="Arial" w:hAnsi="Arial" w:cs="Arial"/>
                <w:lang w:val="en-US"/>
              </w:rPr>
              <w:t>3.</w:t>
            </w:r>
            <w:r>
              <w:rPr>
                <w:rFonts w:ascii="Arial" w:hAnsi="Arial" w:cs="Arial"/>
                <w:lang w:val="en-US"/>
              </w:rPr>
              <w:tab/>
              <w:t xml:space="preserve">Give details of the rights in </w:t>
            </w:r>
            <w:r w:rsidRPr="00916621">
              <w:rPr>
                <w:rFonts w:ascii="Arial" w:hAnsi="Arial" w:cs="Arial"/>
                <w:lang w:val="en-US"/>
              </w:rPr>
              <w:t xml:space="preserve">any additional land which you are proposing to acquire at the </w:t>
            </w:r>
            <w:r w:rsidRPr="00916621">
              <w:rPr>
                <w:rFonts w:ascii="Arial" w:hAnsi="Arial" w:cs="Arial"/>
                <w:b/>
                <w:bCs/>
                <w:lang w:val="en-US"/>
              </w:rPr>
              <w:t>Connection Site</w:t>
            </w:r>
            <w:r w:rsidRPr="00916621">
              <w:rPr>
                <w:rFonts w:ascii="Arial" w:hAnsi="Arial" w:cs="Arial"/>
                <w:lang w:val="en-US"/>
              </w:rPr>
              <w:t xml:space="preserve"> </w:t>
            </w:r>
            <w:bookmarkStart w:id="63" w:name="_DV_C4"/>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4" w:name="_DV_M52"/>
            <w:bookmarkEnd w:id="63"/>
            <w:bookmarkEnd w:id="64"/>
            <w:r w:rsidR="00916621" w:rsidRPr="00916621">
              <w:rPr>
                <w:rStyle w:val="DeltaViewInsertion"/>
                <w:rFonts w:ascii="Arial" w:hAnsi="Arial" w:cs="Arial"/>
                <w:color w:val="auto"/>
                <w:u w:val="none"/>
              </w:rPr>
              <w:t xml:space="preserve"> </w:t>
            </w:r>
            <w:r w:rsidRPr="00916621">
              <w:rPr>
                <w:rFonts w:ascii="Arial" w:hAnsi="Arial" w:cs="Arial"/>
                <w:lang w:val="en-US"/>
              </w:rPr>
              <w:t xml:space="preserve">(to include leasehold and freehold interests </w:t>
            </w:r>
            <w:r w:rsidRPr="00916621">
              <w:rPr>
                <w:rFonts w:ascii="Arial" w:hAnsi="Arial" w:cs="Arial"/>
              </w:rPr>
              <w:t xml:space="preserve">and in the case of </w:t>
            </w:r>
            <w:r w:rsidRPr="00916621">
              <w:rPr>
                <w:rFonts w:ascii="Arial" w:hAnsi="Arial" w:cs="Arial"/>
                <w:b/>
                <w:bCs/>
              </w:rPr>
              <w:t>Connection</w:t>
            </w:r>
            <w:r w:rsidRPr="00916621">
              <w:rPr>
                <w:rFonts w:ascii="Arial" w:hAnsi="Arial" w:cs="Arial"/>
              </w:rPr>
              <w:t xml:space="preserve"> </w:t>
            </w:r>
            <w:r w:rsidRPr="00916621">
              <w:rPr>
                <w:rFonts w:ascii="Arial" w:hAnsi="Arial" w:cs="Arial"/>
                <w:b/>
                <w:bCs/>
              </w:rPr>
              <w:t>Sites</w:t>
            </w:r>
            <w:r w:rsidRPr="00916621">
              <w:rPr>
                <w:rFonts w:ascii="Arial" w:hAnsi="Arial" w:cs="Arial"/>
              </w:rPr>
              <w:t xml:space="preserve"> </w:t>
            </w:r>
            <w:bookmarkStart w:id="65" w:name="_DV_C5"/>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6" w:name="_DV_M53"/>
            <w:bookmarkEnd w:id="65"/>
            <w:bookmarkEnd w:id="66"/>
            <w:r w:rsidR="00916621" w:rsidRPr="00916621">
              <w:rPr>
                <w:rStyle w:val="DeltaViewInsertion"/>
                <w:rFonts w:ascii="Arial" w:hAnsi="Arial" w:cs="Arial"/>
                <w:color w:val="auto"/>
                <w:u w:val="none"/>
              </w:rPr>
              <w:t xml:space="preserve"> </w:t>
            </w:r>
            <w:r w:rsidRPr="00916621">
              <w:rPr>
                <w:rFonts w:ascii="Arial" w:hAnsi="Arial" w:cs="Arial"/>
              </w:rPr>
              <w:t>in Scotland legal interests and heritable or leasehold interests including servitudes or other real rights</w:t>
            </w:r>
            <w:r w:rsidRPr="00916621">
              <w:rPr>
                <w:rFonts w:ascii="Arial" w:hAnsi="Arial" w:cs="Arial"/>
                <w:lang w:val="en-US"/>
              </w:rPr>
              <w:t xml:space="preserve">) so as to undertake the </w:t>
            </w:r>
            <w:r w:rsidRPr="00916621">
              <w:rPr>
                <w:rFonts w:ascii="Arial" w:hAnsi="Arial" w:cs="Arial"/>
                <w:b/>
                <w:bCs/>
                <w:lang w:val="en-US"/>
              </w:rPr>
              <w:t>Modification</w:t>
            </w:r>
            <w:r w:rsidRPr="00916621">
              <w:rPr>
                <w:rFonts w:ascii="Arial" w:hAnsi="Arial" w:cs="Arial"/>
                <w:lang w:val="en-US"/>
              </w:rPr>
              <w:t>).</w:t>
            </w:r>
          </w:p>
        </w:tc>
      </w:tr>
      <w:tr w:rsidR="00C56CD5" w14:paraId="0F5E69FF" w14:textId="77777777">
        <w:tc>
          <w:tcPr>
            <w:tcW w:w="8748" w:type="dxa"/>
            <w:tcBorders>
              <w:top w:val="nil"/>
              <w:left w:val="nil"/>
              <w:bottom w:val="nil"/>
              <w:right w:val="nil"/>
            </w:tcBorders>
          </w:tcPr>
          <w:p w14:paraId="1B185415"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271CBB45" w14:textId="77777777">
        <w:tc>
          <w:tcPr>
            <w:tcW w:w="8748" w:type="dxa"/>
            <w:tcBorders>
              <w:top w:val="nil"/>
              <w:left w:val="nil"/>
              <w:bottom w:val="nil"/>
              <w:right w:val="nil"/>
            </w:tcBorders>
          </w:tcPr>
          <w:p w14:paraId="3415103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50C4E235" w14:textId="77777777">
        <w:tc>
          <w:tcPr>
            <w:tcW w:w="8748" w:type="dxa"/>
            <w:tcBorders>
              <w:top w:val="nil"/>
              <w:left w:val="nil"/>
              <w:bottom w:val="nil"/>
              <w:right w:val="nil"/>
            </w:tcBorders>
          </w:tcPr>
          <w:p w14:paraId="1449080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6CA82A72" w14:textId="77777777">
        <w:tc>
          <w:tcPr>
            <w:tcW w:w="8748" w:type="dxa"/>
            <w:tcBorders>
              <w:top w:val="nil"/>
              <w:left w:val="nil"/>
              <w:bottom w:val="nil"/>
              <w:right w:val="nil"/>
            </w:tcBorders>
          </w:tcPr>
          <w:p w14:paraId="2C26EEE9" w14:textId="77777777" w:rsidR="00C56CD5" w:rsidRDefault="00C56CD5" w:rsidP="00916621">
            <w:pPr>
              <w:pStyle w:val="BodyText"/>
              <w:widowControl/>
              <w:numPr>
                <w:ilvl w:val="0"/>
                <w:numId w:val="6"/>
              </w:numPr>
              <w:tabs>
                <w:tab w:val="clear" w:pos="720"/>
              </w:tabs>
              <w:ind w:hanging="720"/>
              <w:jc w:val="both"/>
              <w:rPr>
                <w:rFonts w:ascii="Arial" w:hAnsi="Arial" w:cs="Arial"/>
                <w:lang w:val="en-US"/>
              </w:rPr>
            </w:pPr>
            <w:r>
              <w:rPr>
                <w:rFonts w:ascii="Arial" w:hAnsi="Arial" w:cs="Arial"/>
                <w:lang w:val="en-US"/>
              </w:rPr>
              <w:t xml:space="preserve">Is space </w:t>
            </w:r>
            <w:r w:rsidRPr="00916621">
              <w:rPr>
                <w:rFonts w:ascii="Arial" w:hAnsi="Arial" w:cs="Arial"/>
                <w:lang w:val="en-US"/>
              </w:rPr>
              <w:t xml:space="preserve">available on the </w:t>
            </w:r>
            <w:r w:rsidRPr="00916621">
              <w:rPr>
                <w:rFonts w:ascii="Arial" w:hAnsi="Arial" w:cs="Arial"/>
                <w:b/>
                <w:bCs/>
                <w:lang w:val="en-US"/>
              </w:rPr>
              <w:t>Connection Site</w:t>
            </w:r>
            <w:r w:rsidRPr="00916621">
              <w:rPr>
                <w:rFonts w:ascii="Arial" w:hAnsi="Arial" w:cs="Arial"/>
                <w:lang w:val="en-US"/>
              </w:rPr>
              <w:t xml:space="preserve"> </w:t>
            </w:r>
            <w:bookmarkStart w:id="67" w:name="_DV_C6"/>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8" w:name="_DV_M54"/>
            <w:bookmarkEnd w:id="67"/>
            <w:bookmarkEnd w:id="68"/>
            <w:r w:rsidR="00916621" w:rsidRPr="00916621">
              <w:rPr>
                <w:rStyle w:val="DeltaViewInsertion"/>
                <w:rFonts w:ascii="Arial" w:hAnsi="Arial" w:cs="Arial"/>
                <w:color w:val="auto"/>
                <w:u w:val="none"/>
              </w:rPr>
              <w:t xml:space="preserve"> </w:t>
            </w:r>
            <w:r w:rsidRPr="00916621">
              <w:rPr>
                <w:rFonts w:ascii="Arial" w:hAnsi="Arial" w:cs="Arial"/>
                <w:lang w:val="en-US"/>
              </w:rPr>
              <w:t>for working storage and accommodation areas for</w:t>
            </w:r>
            <w:r w:rsidR="000A5CEB">
              <w:rPr>
                <w:rFonts w:ascii="Arial" w:hAnsi="Arial" w:cs="Arial"/>
                <w:lang w:val="en-US"/>
              </w:rPr>
              <w:t xml:space="preserve"> </w:t>
            </w:r>
            <w:bookmarkStart w:id="69" w:name="_DV_M55"/>
            <w:bookmarkEnd w:id="69"/>
            <w:r>
              <w:rPr>
                <w:rFonts w:ascii="Arial" w:hAnsi="Arial" w:cs="Arial"/>
                <w:lang w:val="en-US"/>
              </w:rPr>
              <w:t xml:space="preserve">the contractors of the </w:t>
            </w:r>
            <w:bookmarkStart w:id="70" w:name="_DV_M56"/>
            <w:bookmarkEnd w:id="70"/>
            <w:r>
              <w:rPr>
                <w:rFonts w:ascii="Arial" w:hAnsi="Arial" w:cs="Arial"/>
                <w:b/>
                <w:bCs/>
                <w:lang w:val="en-US"/>
              </w:rPr>
              <w:t>Relevant Transmission Licensees</w:t>
            </w:r>
            <w:r>
              <w:rPr>
                <w:rFonts w:ascii="Arial" w:hAnsi="Arial" w:cs="Arial"/>
                <w:lang w:val="en-US"/>
              </w:rPr>
              <w:t xml:space="preserve">?  If so, please indicate by reference to a plan the location of such areas, giving the approximate dimensions of the same. </w:t>
            </w:r>
          </w:p>
        </w:tc>
      </w:tr>
      <w:tr w:rsidR="00C56CD5" w14:paraId="38BF7FA2" w14:textId="77777777">
        <w:tc>
          <w:tcPr>
            <w:tcW w:w="8748" w:type="dxa"/>
            <w:tcBorders>
              <w:top w:val="nil"/>
              <w:left w:val="nil"/>
              <w:bottom w:val="nil"/>
              <w:right w:val="nil"/>
            </w:tcBorders>
          </w:tcPr>
          <w:p w14:paraId="0A715466" w14:textId="77777777" w:rsidR="00C56CD5" w:rsidRDefault="00C56CD5">
            <w:pPr>
              <w:pStyle w:val="clauseindent"/>
              <w:widowControl/>
              <w:ind w:left="720" w:right="72" w:hanging="720"/>
              <w:rPr>
                <w:rFonts w:ascii="Arial" w:hAnsi="Arial" w:cs="Arial"/>
              </w:rPr>
            </w:pPr>
            <w:r>
              <w:rPr>
                <w:rFonts w:ascii="Arial" w:hAnsi="Arial" w:cs="Arial"/>
              </w:rPr>
              <w:t>..............................................................................................................................</w:t>
            </w:r>
          </w:p>
        </w:tc>
      </w:tr>
      <w:tr w:rsidR="00C56CD5" w14:paraId="283FE8F8" w14:textId="77777777">
        <w:tc>
          <w:tcPr>
            <w:tcW w:w="8748" w:type="dxa"/>
            <w:tcBorders>
              <w:top w:val="nil"/>
              <w:left w:val="nil"/>
              <w:bottom w:val="nil"/>
              <w:right w:val="nil"/>
            </w:tcBorders>
          </w:tcPr>
          <w:p w14:paraId="259034A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6D8DD4D" w14:textId="77777777">
        <w:tc>
          <w:tcPr>
            <w:tcW w:w="8748" w:type="dxa"/>
            <w:tcBorders>
              <w:top w:val="nil"/>
              <w:left w:val="nil"/>
              <w:bottom w:val="nil"/>
              <w:right w:val="nil"/>
            </w:tcBorders>
          </w:tcPr>
          <w:p w14:paraId="36D93BD3"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30A413AD" w14:textId="77777777">
        <w:trPr>
          <w:trHeight w:val="841"/>
        </w:trPr>
        <w:tc>
          <w:tcPr>
            <w:tcW w:w="8748" w:type="dxa"/>
            <w:tcBorders>
              <w:top w:val="nil"/>
              <w:left w:val="nil"/>
              <w:bottom w:val="nil"/>
              <w:right w:val="nil"/>
            </w:tcBorders>
          </w:tcPr>
          <w:p w14:paraId="08AEB00A" w14:textId="77777777" w:rsidR="00C56CD5" w:rsidRDefault="00C56CD5">
            <w:pPr>
              <w:pStyle w:val="clauseindent"/>
              <w:widowControl/>
              <w:spacing w:after="0"/>
              <w:ind w:left="720" w:hanging="720"/>
              <w:jc w:val="both"/>
              <w:rPr>
                <w:rFonts w:ascii="Arial" w:hAnsi="Arial" w:cs="Arial"/>
                <w:lang w:val="en-US"/>
              </w:rPr>
            </w:pPr>
            <w:r>
              <w:rPr>
                <w:rFonts w:ascii="Arial" w:hAnsi="Arial" w:cs="Arial"/>
                <w:lang w:val="en-US"/>
              </w:rPr>
              <w:t>5.</w:t>
            </w:r>
            <w:r>
              <w:rPr>
                <w:rFonts w:ascii="Arial" w:hAnsi="Arial" w:cs="Arial"/>
                <w:lang w:val="en-US"/>
              </w:rPr>
              <w:tab/>
              <w:t>Please provide details (including copies of any surveys or reports) of the physical nature of any additional land the subject to your answer to Question 2 above including the nature of the ground and the sub-soil.</w:t>
            </w:r>
          </w:p>
        </w:tc>
      </w:tr>
      <w:tr w:rsidR="00C56CD5" w14:paraId="35DA9462" w14:textId="77777777">
        <w:tc>
          <w:tcPr>
            <w:tcW w:w="8748" w:type="dxa"/>
            <w:tcBorders>
              <w:top w:val="nil"/>
              <w:left w:val="nil"/>
              <w:bottom w:val="nil"/>
              <w:right w:val="nil"/>
            </w:tcBorders>
          </w:tcPr>
          <w:p w14:paraId="2193957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1C87EE8C" w14:textId="77777777">
        <w:tc>
          <w:tcPr>
            <w:tcW w:w="8748" w:type="dxa"/>
            <w:tcBorders>
              <w:top w:val="nil"/>
              <w:left w:val="nil"/>
              <w:bottom w:val="nil"/>
              <w:right w:val="nil"/>
            </w:tcBorders>
          </w:tcPr>
          <w:p w14:paraId="1D7B4161" w14:textId="77777777" w:rsidR="00C56CD5" w:rsidRDefault="00C56CD5" w:rsidP="00916621">
            <w:pPr>
              <w:pStyle w:val="clauseindent"/>
              <w:widowControl/>
              <w:spacing w:after="0"/>
              <w:ind w:left="720" w:hanging="720"/>
              <w:jc w:val="both"/>
              <w:rPr>
                <w:rFonts w:ascii="Arial" w:hAnsi="Arial" w:cs="Arial"/>
                <w:lang w:val="en-US"/>
              </w:rPr>
            </w:pPr>
            <w:r>
              <w:rPr>
                <w:rFonts w:ascii="Arial" w:hAnsi="Arial" w:cs="Arial"/>
                <w:lang w:val="en-US"/>
              </w:rPr>
              <w:t>6.</w:t>
            </w:r>
            <w:r>
              <w:rPr>
                <w:rFonts w:ascii="Arial" w:hAnsi="Arial" w:cs="Arial"/>
                <w:lang w:val="en-US"/>
              </w:rPr>
              <w:tab/>
              <w:t xml:space="preserve">Please give details and provide copies of all existing relevant planning and other consents (statutory or otherwise) held by you relating to the </w:t>
            </w:r>
            <w:r>
              <w:rPr>
                <w:rFonts w:ascii="Arial" w:hAnsi="Arial" w:cs="Arial"/>
                <w:b/>
                <w:bCs/>
                <w:lang w:val="en-US"/>
              </w:rPr>
              <w:t xml:space="preserve">Connection </w:t>
            </w:r>
            <w:proofErr w:type="gramStart"/>
            <w:r>
              <w:rPr>
                <w:rFonts w:ascii="Arial" w:hAnsi="Arial" w:cs="Arial"/>
                <w:b/>
                <w:bCs/>
                <w:lang w:val="en-US"/>
              </w:rPr>
              <w:t>Site</w:t>
            </w:r>
            <w:r>
              <w:rPr>
                <w:rFonts w:ascii="Arial" w:hAnsi="Arial" w:cs="Arial"/>
                <w:lang w:val="en-US"/>
              </w:rPr>
              <w:t xml:space="preserve"> </w:t>
            </w:r>
            <w:bookmarkStart w:id="71" w:name="_DV_M57"/>
            <w:bookmarkStart w:id="72" w:name="_DV_C8"/>
            <w:bookmarkEnd w:id="71"/>
            <w:r w:rsidR="00916621">
              <w:rPr>
                <w:rStyle w:val="DeltaViewInsertion"/>
                <w:rFonts w:ascii="Arial" w:hAnsi="Arial" w:cs="Arial"/>
                <w:b/>
                <w:bCs/>
                <w:lang w:val="en-US"/>
              </w:rPr>
              <w:t xml:space="preserve"> </w:t>
            </w:r>
            <w:r w:rsidR="00916621" w:rsidRPr="006A7AF2">
              <w:rPr>
                <w:rStyle w:val="DeltaViewInsertion"/>
                <w:rFonts w:ascii="Arial" w:hAnsi="Arial" w:cs="Arial"/>
                <w:color w:val="auto"/>
                <w:u w:val="none"/>
              </w:rPr>
              <w:t>[</w:t>
            </w:r>
            <w:proofErr w:type="gramEnd"/>
            <w:r w:rsidR="00916621" w:rsidRPr="006A7AF2">
              <w:rPr>
                <w:rStyle w:val="DeltaViewInsertion"/>
                <w:rFonts w:ascii="Arial" w:hAnsi="Arial" w:cs="Arial"/>
                <w:color w:val="auto"/>
                <w:u w:val="none"/>
              </w:rPr>
              <w:t xml:space="preserve">and/or,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undertaking</w:t>
            </w:r>
            <w:r w:rsidR="00916621" w:rsidRPr="006A7AF2">
              <w:rPr>
                <w:rStyle w:val="DeltaViewInsertion"/>
                <w:rFonts w:ascii="Arial" w:hAnsi="Arial" w:cs="Arial"/>
                <w:b/>
                <w:bCs/>
                <w:color w:val="auto"/>
                <w:u w:val="none"/>
              </w:rPr>
              <w:t xml:space="preserve"> OTSDUW</w:t>
            </w:r>
            <w:r w:rsidR="00916621" w:rsidRPr="006A7AF2">
              <w:rPr>
                <w:rStyle w:val="DeltaViewInsertion"/>
                <w:rFonts w:ascii="Arial" w:hAnsi="Arial" w:cs="Arial"/>
                <w:color w:val="auto"/>
                <w:u w:val="none"/>
              </w:rPr>
              <w:t>, the</w:t>
            </w:r>
            <w:r w:rsidR="00916621" w:rsidRPr="006A7AF2">
              <w:rPr>
                <w:rStyle w:val="DeltaViewInsertion"/>
                <w:rFonts w:ascii="Arial" w:hAnsi="Arial" w:cs="Arial"/>
                <w:b/>
                <w:bCs/>
                <w:color w:val="auto"/>
                <w:u w:val="none"/>
              </w:rPr>
              <w:t xml:space="preserve"> Transmission Interface Site</w:t>
            </w:r>
            <w:r w:rsidR="00916621" w:rsidRPr="006A7AF2">
              <w:rPr>
                <w:rStyle w:val="DeltaViewInsertion"/>
                <w:rFonts w:ascii="Arial" w:hAnsi="Arial" w:cs="Arial"/>
                <w:color w:val="auto"/>
                <w:u w:val="none"/>
              </w:rPr>
              <w:t xml:space="preserve">] </w:t>
            </w:r>
            <w:bookmarkEnd w:id="72"/>
            <w:r w:rsidRPr="006A7AF2">
              <w:rPr>
                <w:rFonts w:ascii="Arial" w:hAnsi="Arial" w:cs="Arial"/>
                <w:lang w:val="en-US"/>
              </w:rPr>
              <w:t>o</w:t>
            </w:r>
            <w:r>
              <w:rPr>
                <w:rFonts w:ascii="Arial" w:hAnsi="Arial" w:cs="Arial"/>
                <w:lang w:val="en-US"/>
              </w:rPr>
              <w:t xml:space="preserve">r the </w:t>
            </w:r>
            <w:r>
              <w:rPr>
                <w:rFonts w:ascii="Arial" w:hAnsi="Arial" w:cs="Arial"/>
                <w:b/>
                <w:bCs/>
                <w:lang w:val="en-US"/>
              </w:rPr>
              <w:t>Modification</w:t>
            </w:r>
            <w:r>
              <w:rPr>
                <w:rFonts w:ascii="Arial" w:hAnsi="Arial" w:cs="Arial"/>
                <w:lang w:val="en-US"/>
              </w:rPr>
              <w:t xml:space="preserve"> and/or details of any pending applications for the same.</w:t>
            </w:r>
          </w:p>
        </w:tc>
      </w:tr>
      <w:tr w:rsidR="00C56CD5" w14:paraId="4B3A9629" w14:textId="77777777">
        <w:tc>
          <w:tcPr>
            <w:tcW w:w="8748" w:type="dxa"/>
            <w:tcBorders>
              <w:top w:val="nil"/>
              <w:left w:val="nil"/>
              <w:bottom w:val="nil"/>
              <w:right w:val="nil"/>
            </w:tcBorders>
          </w:tcPr>
          <w:p w14:paraId="25D72F34" w14:textId="77777777" w:rsidR="00C56CD5" w:rsidRDefault="00C56CD5">
            <w:pPr>
              <w:pStyle w:val="clauseindent"/>
              <w:widowControl/>
              <w:rPr>
                <w:rFonts w:ascii="Arial" w:hAnsi="Arial" w:cs="Arial"/>
              </w:rPr>
            </w:pPr>
            <w:r>
              <w:rPr>
                <w:rFonts w:ascii="Arial" w:hAnsi="Arial" w:cs="Arial"/>
              </w:rPr>
              <w:t>...................................................................................................................</w:t>
            </w:r>
          </w:p>
        </w:tc>
      </w:tr>
      <w:tr w:rsidR="00C56CD5" w14:paraId="00DF8EAF" w14:textId="77777777">
        <w:tc>
          <w:tcPr>
            <w:tcW w:w="8748" w:type="dxa"/>
            <w:tcBorders>
              <w:top w:val="nil"/>
              <w:left w:val="nil"/>
              <w:bottom w:val="nil"/>
              <w:right w:val="nil"/>
            </w:tcBorders>
          </w:tcPr>
          <w:p w14:paraId="219F8C8C" w14:textId="77777777" w:rsidR="00C56CD5" w:rsidRDefault="00C56CD5">
            <w:pPr>
              <w:pStyle w:val="clauseindent"/>
              <w:widowControl/>
              <w:rPr>
                <w:rFonts w:ascii="Arial" w:hAnsi="Arial" w:cs="Arial"/>
              </w:rPr>
            </w:pPr>
            <w:r>
              <w:rPr>
                <w:rFonts w:ascii="Arial" w:hAnsi="Arial" w:cs="Arial"/>
              </w:rPr>
              <w:t>...................................................................................................................</w:t>
            </w:r>
          </w:p>
        </w:tc>
      </w:tr>
      <w:tr w:rsidR="00C56CD5" w14:paraId="6E97A60E" w14:textId="77777777">
        <w:trPr>
          <w:trHeight w:val="398"/>
        </w:trPr>
        <w:tc>
          <w:tcPr>
            <w:tcW w:w="8748" w:type="dxa"/>
            <w:tcBorders>
              <w:top w:val="nil"/>
              <w:left w:val="nil"/>
              <w:bottom w:val="nil"/>
              <w:right w:val="nil"/>
            </w:tcBorders>
          </w:tcPr>
          <w:p w14:paraId="1B718F6A" w14:textId="77777777" w:rsidR="00C56CD5" w:rsidRDefault="00C56CD5">
            <w:pPr>
              <w:pStyle w:val="clauseindent"/>
              <w:widowControl/>
              <w:ind w:hanging="761"/>
              <w:jc w:val="both"/>
              <w:rPr>
                <w:rFonts w:ascii="Arial" w:hAnsi="Arial" w:cs="Arial"/>
              </w:rPr>
            </w:pPr>
          </w:p>
        </w:tc>
      </w:tr>
      <w:tr w:rsidR="00C56CD5" w14:paraId="4F66E07F" w14:textId="77777777">
        <w:trPr>
          <w:trHeight w:val="397"/>
        </w:trPr>
        <w:tc>
          <w:tcPr>
            <w:tcW w:w="8748" w:type="dxa"/>
            <w:tcBorders>
              <w:top w:val="nil"/>
              <w:left w:val="nil"/>
              <w:bottom w:val="nil"/>
              <w:right w:val="nil"/>
            </w:tcBorders>
          </w:tcPr>
          <w:p w14:paraId="4ACA568B" w14:textId="77777777" w:rsidR="00C56CD5" w:rsidRDefault="00C56CD5">
            <w:pPr>
              <w:pStyle w:val="clauseindent"/>
              <w:widowControl/>
              <w:ind w:hanging="761"/>
              <w:jc w:val="both"/>
              <w:rPr>
                <w:rFonts w:ascii="Arial" w:hAnsi="Arial" w:cs="Arial"/>
              </w:rPr>
            </w:pPr>
            <w:r>
              <w:rPr>
                <w:rFonts w:ascii="Arial" w:hAnsi="Arial" w:cs="Arial"/>
                <w:lang w:val="en-US"/>
              </w:rPr>
              <w:t>7.</w:t>
            </w:r>
            <w:r>
              <w:rPr>
                <w:rFonts w:ascii="Arial" w:hAnsi="Arial" w:cs="Arial"/>
                <w:lang w:val="en-US"/>
              </w:rPr>
              <w:tab/>
            </w:r>
            <w:r>
              <w:rPr>
                <w:rFonts w:ascii="Arial" w:hAnsi="Arial" w:cs="Arial"/>
              </w:rPr>
              <w:t xml:space="preserve">Please indicate what, if any, of the necessary construction works necessary for the </w:t>
            </w:r>
            <w:r>
              <w:rPr>
                <w:rFonts w:ascii="Arial" w:hAnsi="Arial" w:cs="Arial"/>
                <w:b/>
                <w:bCs/>
              </w:rPr>
              <w:t>Modification</w:t>
            </w:r>
            <w:r>
              <w:rPr>
                <w:rFonts w:ascii="Arial" w:hAnsi="Arial" w:cs="Arial"/>
              </w:rPr>
              <w:t xml:space="preserve"> you would like </w:t>
            </w:r>
            <w:r>
              <w:rPr>
                <w:rFonts w:ascii="Arial" w:hAnsi="Arial" w:cs="Arial"/>
                <w:b/>
                <w:bCs/>
              </w:rPr>
              <w:t>The Company</w:t>
            </w:r>
            <w:r>
              <w:rPr>
                <w:rFonts w:ascii="Arial" w:hAnsi="Arial" w:cs="Arial"/>
              </w:rPr>
              <w:t xml:space="preserve"> to conduct upon your behalf.</w:t>
            </w:r>
          </w:p>
        </w:tc>
      </w:tr>
      <w:tr w:rsidR="00C56CD5" w14:paraId="1CD43FAD" w14:textId="77777777">
        <w:tc>
          <w:tcPr>
            <w:tcW w:w="8748" w:type="dxa"/>
            <w:tcBorders>
              <w:top w:val="nil"/>
              <w:left w:val="nil"/>
              <w:bottom w:val="nil"/>
              <w:right w:val="nil"/>
            </w:tcBorders>
          </w:tcPr>
          <w:p w14:paraId="38BF4559" w14:textId="77777777" w:rsidR="00C56CD5" w:rsidRDefault="00C56CD5">
            <w:pPr>
              <w:pStyle w:val="clauseindent"/>
              <w:widowControl/>
              <w:rPr>
                <w:rFonts w:ascii="Arial" w:hAnsi="Arial" w:cs="Arial"/>
              </w:rPr>
            </w:pPr>
            <w:r>
              <w:rPr>
                <w:rFonts w:ascii="Arial" w:hAnsi="Arial" w:cs="Arial"/>
              </w:rPr>
              <w:t>...................................................................................................................</w:t>
            </w:r>
          </w:p>
        </w:tc>
      </w:tr>
      <w:tr w:rsidR="00C56CD5" w14:paraId="0AECEE9C" w14:textId="77777777">
        <w:tc>
          <w:tcPr>
            <w:tcW w:w="8748" w:type="dxa"/>
            <w:tcBorders>
              <w:top w:val="nil"/>
              <w:left w:val="nil"/>
              <w:bottom w:val="nil"/>
              <w:right w:val="nil"/>
            </w:tcBorders>
          </w:tcPr>
          <w:p w14:paraId="159B893F" w14:textId="77777777" w:rsidR="00C56CD5" w:rsidRDefault="00C56CD5">
            <w:pPr>
              <w:pStyle w:val="clauseindent"/>
              <w:widowControl/>
              <w:rPr>
                <w:rFonts w:ascii="Arial" w:hAnsi="Arial" w:cs="Arial"/>
              </w:rPr>
            </w:pPr>
            <w:r>
              <w:rPr>
                <w:rFonts w:ascii="Arial" w:hAnsi="Arial" w:cs="Arial"/>
              </w:rPr>
              <w:t>...................................................................................................................</w:t>
            </w:r>
          </w:p>
        </w:tc>
      </w:tr>
    </w:tbl>
    <w:p w14:paraId="3E8A9D68" w14:textId="77777777" w:rsidR="00C56CD5" w:rsidRDefault="00C56CD5">
      <w:pPr>
        <w:widowControl/>
        <w:rPr>
          <w:rFonts w:ascii="Arial" w:hAnsi="Arial" w:cs="Arial"/>
          <w:lang w:val="en-US"/>
        </w:rPr>
      </w:pPr>
    </w:p>
    <w:p w14:paraId="66C5643D" w14:textId="77777777" w:rsidR="00C56CD5" w:rsidRDefault="00C56CD5">
      <w:pPr>
        <w:pStyle w:val="BodyText"/>
        <w:widowControl/>
        <w:jc w:val="both"/>
        <w:rPr>
          <w:rFonts w:ascii="Arial" w:hAnsi="Arial" w:cs="Arial"/>
          <w:b/>
          <w:bCs/>
        </w:rPr>
      </w:pPr>
      <w:bookmarkStart w:id="73" w:name="_DV_M58"/>
      <w:bookmarkEnd w:id="73"/>
      <w:r>
        <w:rPr>
          <w:rFonts w:ascii="Arial" w:hAnsi="Arial" w:cs="Arial"/>
          <w:b/>
          <w:bCs/>
        </w:rPr>
        <w:br w:type="page"/>
      </w:r>
    </w:p>
    <w:p w14:paraId="3DA3609C" w14:textId="77777777" w:rsidR="00C56CD5" w:rsidRDefault="00C56CD5">
      <w:pPr>
        <w:pStyle w:val="BodyText"/>
        <w:widowControl/>
        <w:jc w:val="both"/>
        <w:rPr>
          <w:b/>
          <w:bCs/>
        </w:rPr>
      </w:pPr>
    </w:p>
    <w:p w14:paraId="3FBE2274" w14:textId="77777777" w:rsidR="00C56CD5" w:rsidRDefault="00C56CD5">
      <w:pPr>
        <w:pStyle w:val="BodyText"/>
        <w:widowControl/>
        <w:jc w:val="both"/>
        <w:rPr>
          <w:rFonts w:ascii="Arial" w:hAnsi="Arial" w:cs="Arial"/>
          <w:b/>
          <w:bCs/>
          <w:u w:val="single"/>
        </w:rPr>
      </w:pPr>
      <w:bookmarkStart w:id="74" w:name="_DV_M59"/>
      <w:bookmarkEnd w:id="74"/>
      <w:r>
        <w:rPr>
          <w:rFonts w:ascii="Arial" w:hAnsi="Arial" w:cs="Arial"/>
          <w:b/>
          <w:bCs/>
        </w:rPr>
        <w:t>SECTION C.</w:t>
      </w:r>
      <w:r>
        <w:rPr>
          <w:rFonts w:ascii="Arial" w:hAnsi="Arial" w:cs="Arial"/>
          <w:b/>
          <w:bCs/>
        </w:rPr>
        <w:tab/>
      </w:r>
      <w:r>
        <w:rPr>
          <w:rFonts w:ascii="Arial" w:hAnsi="Arial" w:cs="Arial"/>
          <w:b/>
          <w:bCs/>
          <w:u w:val="single"/>
        </w:rPr>
        <w:t>TECHNICAL INFORMATION</w:t>
      </w:r>
    </w:p>
    <w:p w14:paraId="7C3C978D" w14:textId="77777777" w:rsidR="00C56CD5" w:rsidRDefault="00C56CD5">
      <w:pPr>
        <w:pStyle w:val="BodyText"/>
        <w:widowControl/>
        <w:jc w:val="both"/>
        <w:rPr>
          <w:rFonts w:ascii="Arial" w:hAnsi="Arial" w:cs="Arial"/>
          <w:b/>
          <w:bCs/>
        </w:rPr>
      </w:pPr>
    </w:p>
    <w:p w14:paraId="3B8EED24" w14:textId="77777777" w:rsidR="00C56CD5" w:rsidRDefault="00C56CD5">
      <w:pPr>
        <w:pStyle w:val="clauseindent"/>
        <w:widowControl/>
        <w:numPr>
          <w:ilvl w:val="0"/>
          <w:numId w:val="1"/>
        </w:numPr>
        <w:ind w:left="851" w:hanging="709"/>
        <w:rPr>
          <w:rFonts w:ascii="Arial" w:hAnsi="Arial" w:cs="Arial"/>
        </w:rPr>
      </w:pPr>
      <w:bookmarkStart w:id="75" w:name="_DV_M60"/>
      <w:bookmarkEnd w:id="75"/>
      <w:r>
        <w:rPr>
          <w:rFonts w:ascii="Arial" w:hAnsi="Arial" w:cs="Arial"/>
        </w:rPr>
        <w:t>Summary of Application (brief description of plant to be connected): …………………………………………………….......................................... …...............................................................................................................................................................................................................................</w:t>
      </w:r>
    </w:p>
    <w:p w14:paraId="752C4DB9" w14:textId="77777777" w:rsidR="00C56CD5" w:rsidRDefault="00C56CD5">
      <w:pPr>
        <w:pStyle w:val="clauseindent"/>
        <w:widowControl/>
        <w:numPr>
          <w:ilvl w:val="0"/>
          <w:numId w:val="1"/>
        </w:numPr>
        <w:ind w:left="851" w:hanging="709"/>
        <w:jc w:val="both"/>
        <w:rPr>
          <w:rFonts w:ascii="Arial" w:hAnsi="Arial" w:cs="Arial"/>
        </w:rPr>
      </w:pPr>
      <w:bookmarkStart w:id="76" w:name="_DV_M61"/>
      <w:bookmarkEnd w:id="76"/>
      <w:r>
        <w:rPr>
          <w:rFonts w:ascii="Arial" w:hAnsi="Arial" w:cs="Arial"/>
        </w:rPr>
        <w:t xml:space="preserve">Please provide full details of the proposed </w:t>
      </w:r>
      <w:r>
        <w:rPr>
          <w:rFonts w:ascii="Arial" w:hAnsi="Arial" w:cs="Arial"/>
          <w:b/>
          <w:bCs/>
        </w:rPr>
        <w:t>Modification</w:t>
      </w:r>
      <w:r>
        <w:rPr>
          <w:rFonts w:ascii="Arial" w:hAnsi="Arial" w:cs="Arial"/>
        </w:rPr>
        <w:t xml:space="preserve"> together with the relevant </w:t>
      </w:r>
      <w:r>
        <w:rPr>
          <w:rFonts w:ascii="Arial" w:hAnsi="Arial" w:cs="Arial"/>
          <w:b/>
          <w:bCs/>
        </w:rPr>
        <w:t>Standard Planning Data</w:t>
      </w:r>
      <w:r>
        <w:rPr>
          <w:rFonts w:ascii="Arial" w:hAnsi="Arial" w:cs="Arial"/>
        </w:rPr>
        <w:t xml:space="preserve"> as listed in Part 1 of the Appendix to the </w:t>
      </w:r>
      <w:r>
        <w:rPr>
          <w:rFonts w:ascii="Arial" w:hAnsi="Arial" w:cs="Arial"/>
          <w:b/>
          <w:bCs/>
        </w:rPr>
        <w:t>Planning Code</w:t>
      </w:r>
      <w:r>
        <w:rPr>
          <w:rFonts w:ascii="Arial" w:hAnsi="Arial" w:cs="Arial"/>
        </w:rPr>
        <w:t xml:space="preserve"> to the extent that the data will change from previously submitted Committed Project Planning Data or Connected Planning Data </w:t>
      </w:r>
      <w:proofErr w:type="gramStart"/>
      <w:r>
        <w:rPr>
          <w:rFonts w:ascii="Arial" w:hAnsi="Arial" w:cs="Arial"/>
        </w:rPr>
        <w:t>as a result of</w:t>
      </w:r>
      <w:proofErr w:type="gramEnd"/>
      <w:r>
        <w:rPr>
          <w:rFonts w:ascii="Arial" w:hAnsi="Arial" w:cs="Arial"/>
        </w:rPr>
        <w:t xml:space="preserve"> the proposed </w:t>
      </w:r>
      <w:r>
        <w:rPr>
          <w:rFonts w:ascii="Arial" w:hAnsi="Arial" w:cs="Arial"/>
          <w:b/>
          <w:bCs/>
        </w:rPr>
        <w:t>Modification</w:t>
      </w:r>
      <w:r>
        <w:rPr>
          <w:rFonts w:ascii="Arial" w:hAnsi="Arial" w:cs="Arial"/>
        </w:rPr>
        <w:t xml:space="preserve">. Note: the data concerned form part of the </w:t>
      </w:r>
      <w:r>
        <w:rPr>
          <w:rFonts w:ascii="Arial" w:hAnsi="Arial" w:cs="Arial"/>
          <w:b/>
          <w:bCs/>
        </w:rPr>
        <w:t>Planning Code</w:t>
      </w:r>
      <w:r>
        <w:rPr>
          <w:rFonts w:ascii="Arial" w:hAnsi="Arial" w:cs="Arial"/>
        </w:rPr>
        <w:t xml:space="preserve"> and </w:t>
      </w:r>
      <w:r>
        <w:rPr>
          <w:rFonts w:ascii="Arial" w:hAnsi="Arial" w:cs="Arial"/>
          <w:b/>
          <w:bCs/>
        </w:rPr>
        <w:t>Data</w:t>
      </w:r>
      <w:r>
        <w:rPr>
          <w:rFonts w:ascii="Arial" w:hAnsi="Arial" w:cs="Arial"/>
        </w:rPr>
        <w:t xml:space="preserve"> </w:t>
      </w:r>
      <w:r>
        <w:rPr>
          <w:rFonts w:ascii="Arial" w:hAnsi="Arial" w:cs="Arial"/>
          <w:b/>
          <w:bCs/>
        </w:rPr>
        <w:t>Registration Code</w:t>
      </w:r>
      <w:r>
        <w:rPr>
          <w:rFonts w:ascii="Arial" w:hAnsi="Arial" w:cs="Arial"/>
        </w:rPr>
        <w:t xml:space="preserve">. </w:t>
      </w:r>
      <w:r>
        <w:rPr>
          <w:rFonts w:ascii="Arial" w:hAnsi="Arial" w:cs="Arial"/>
          <w:b/>
          <w:bCs/>
        </w:rPr>
        <w:t>Applicants</w:t>
      </w:r>
      <w:r>
        <w:rPr>
          <w:rFonts w:ascii="Arial" w:hAnsi="Arial" w:cs="Arial"/>
        </w:rPr>
        <w:t xml:space="preserve"> should refer to these sections of the </w:t>
      </w:r>
      <w:r>
        <w:rPr>
          <w:rFonts w:ascii="Arial" w:hAnsi="Arial" w:cs="Arial"/>
          <w:b/>
          <w:bCs/>
        </w:rPr>
        <w:t>Grid Code</w:t>
      </w:r>
      <w:r>
        <w:rPr>
          <w:rFonts w:ascii="Arial" w:hAnsi="Arial" w:cs="Arial"/>
        </w:rPr>
        <w:t xml:space="preserve"> for an explanation. Further guidance is available from </w:t>
      </w:r>
      <w:r>
        <w:rPr>
          <w:rFonts w:ascii="Arial" w:hAnsi="Arial" w:cs="Arial"/>
          <w:b/>
          <w:bCs/>
        </w:rPr>
        <w:t>The Company</w:t>
      </w:r>
      <w:bookmarkStart w:id="77" w:name="_DV_M62"/>
      <w:bookmarkEnd w:id="77"/>
      <w:r>
        <w:rPr>
          <w:rFonts w:ascii="Arial" w:hAnsi="Arial" w:cs="Arial"/>
        </w:rPr>
        <w:t xml:space="preserve"> on request.</w:t>
      </w:r>
    </w:p>
    <w:p w14:paraId="3FAEB5A2" w14:textId="77777777" w:rsidR="00C56CD5" w:rsidRDefault="00C56CD5">
      <w:pPr>
        <w:pStyle w:val="clauseindent"/>
        <w:widowControl/>
        <w:numPr>
          <w:ilvl w:val="0"/>
          <w:numId w:val="1"/>
        </w:numPr>
        <w:ind w:left="851" w:hanging="709"/>
        <w:jc w:val="both"/>
        <w:rPr>
          <w:rFonts w:ascii="Arial" w:hAnsi="Arial" w:cs="Arial"/>
        </w:rPr>
      </w:pPr>
      <w:bookmarkStart w:id="78" w:name="_DV_M63"/>
      <w:bookmarkEnd w:id="78"/>
      <w:r>
        <w:rPr>
          <w:rFonts w:ascii="Arial" w:hAnsi="Arial" w:cs="Arial"/>
        </w:rPr>
        <w:t xml:space="preserve">Please notify </w:t>
      </w:r>
      <w:r>
        <w:rPr>
          <w:rFonts w:ascii="Arial" w:hAnsi="Arial" w:cs="Arial"/>
          <w:b/>
          <w:bCs/>
        </w:rPr>
        <w:t>The Company</w:t>
      </w:r>
      <w:r>
        <w:rPr>
          <w:rFonts w:ascii="Arial" w:hAnsi="Arial" w:cs="Arial"/>
        </w:rPr>
        <w:t xml:space="preserve"> as to whether the </w:t>
      </w:r>
      <w:r>
        <w:rPr>
          <w:rFonts w:ascii="Arial" w:hAnsi="Arial" w:cs="Arial"/>
          <w:b/>
          <w:bCs/>
        </w:rPr>
        <w:t>Modification</w:t>
      </w:r>
      <w:r>
        <w:rPr>
          <w:rFonts w:ascii="Arial" w:hAnsi="Arial" w:cs="Arial"/>
        </w:rPr>
        <w:t xml:space="preserve"> is associated with a </w:t>
      </w:r>
      <w:r>
        <w:rPr>
          <w:rFonts w:ascii="Arial" w:hAnsi="Arial" w:cs="Arial"/>
          <w:b/>
          <w:bCs/>
        </w:rPr>
        <w:t>BELLA/BEGA Application</w:t>
      </w:r>
      <w:r>
        <w:rPr>
          <w:rFonts w:ascii="Arial" w:hAnsi="Arial" w:cs="Arial"/>
        </w:rPr>
        <w:t xml:space="preserve"> and if </w:t>
      </w:r>
      <w:proofErr w:type="gramStart"/>
      <w:r>
        <w:rPr>
          <w:rFonts w:ascii="Arial" w:hAnsi="Arial" w:cs="Arial"/>
        </w:rPr>
        <w:t>so</w:t>
      </w:r>
      <w:proofErr w:type="gramEnd"/>
      <w:r>
        <w:rPr>
          <w:rFonts w:ascii="Arial" w:hAnsi="Arial" w:cs="Arial"/>
        </w:rPr>
        <w:t xml:space="preserve"> details of the relevant </w:t>
      </w:r>
      <w:r>
        <w:rPr>
          <w:rFonts w:ascii="Arial" w:hAnsi="Arial" w:cs="Arial"/>
          <w:b/>
          <w:bCs/>
        </w:rPr>
        <w:t>BELLA/BEGA Application</w:t>
      </w:r>
      <w:r>
        <w:rPr>
          <w:rFonts w:ascii="Arial" w:hAnsi="Arial" w:cs="Arial"/>
        </w:rPr>
        <w:t>.</w:t>
      </w:r>
    </w:p>
    <w:p w14:paraId="2C7AD268" w14:textId="77777777" w:rsidR="00C56CD5" w:rsidRDefault="00C56CD5">
      <w:pPr>
        <w:pStyle w:val="clauseindent"/>
        <w:widowControl/>
        <w:jc w:val="both"/>
        <w:rPr>
          <w:rFonts w:ascii="Arial" w:hAnsi="Arial" w:cs="Arial"/>
        </w:rPr>
      </w:pPr>
      <w:bookmarkStart w:id="79" w:name="_DV_M64"/>
      <w:bookmarkEnd w:id="79"/>
      <w:r>
        <w:rPr>
          <w:rFonts w:ascii="Arial" w:hAnsi="Arial" w:cs="Arial"/>
        </w:rPr>
        <w:t>BELLA/BEGA Agreement Ref: ………………………………………………</w:t>
      </w:r>
    </w:p>
    <w:p w14:paraId="7EE6AF5A" w14:textId="77777777" w:rsidR="00CC1D13" w:rsidRDefault="00C56CD5" w:rsidP="00CC1D13">
      <w:pPr>
        <w:pStyle w:val="BodyText"/>
        <w:widowControl/>
        <w:ind w:left="851"/>
        <w:jc w:val="both"/>
        <w:rPr>
          <w:rFonts w:ascii="Arial" w:hAnsi="Arial" w:cs="Arial"/>
        </w:rPr>
      </w:pPr>
      <w:bookmarkStart w:id="80" w:name="_DV_M65"/>
      <w:bookmarkEnd w:id="80"/>
      <w:r>
        <w:rPr>
          <w:rFonts w:ascii="Arial" w:hAnsi="Arial" w:cs="Arial"/>
        </w:rPr>
        <w:t>Site of Connection…………………………………………………………</w:t>
      </w:r>
      <w:proofErr w:type="gramStart"/>
      <w:r>
        <w:rPr>
          <w:rFonts w:ascii="Arial" w:hAnsi="Arial" w:cs="Arial"/>
        </w:rPr>
        <w:t>…..</w:t>
      </w:r>
      <w:proofErr w:type="gramEnd"/>
    </w:p>
    <w:p w14:paraId="72E20C26" w14:textId="77777777" w:rsidR="00CC1D13" w:rsidRDefault="00CC1D13" w:rsidP="00CC1D13">
      <w:pPr>
        <w:pStyle w:val="BodyText"/>
        <w:widowControl/>
        <w:ind w:left="851"/>
        <w:jc w:val="both"/>
        <w:rPr>
          <w:rFonts w:ascii="Arial" w:hAnsi="Arial" w:cs="Arial"/>
        </w:rPr>
      </w:pPr>
    </w:p>
    <w:p w14:paraId="64F902C4" w14:textId="63E14D63" w:rsidR="00CC1D13" w:rsidRPr="00CC1D13" w:rsidRDefault="00CC1D13" w:rsidP="00CC1D13">
      <w:pPr>
        <w:pStyle w:val="clauseindent"/>
        <w:widowControl/>
        <w:numPr>
          <w:ilvl w:val="0"/>
          <w:numId w:val="1"/>
        </w:numPr>
        <w:ind w:left="851" w:hanging="709"/>
        <w:jc w:val="both"/>
        <w:rPr>
          <w:rFonts w:ascii="Arial" w:hAnsi="Arial" w:cs="Arial"/>
        </w:rPr>
      </w:pPr>
      <w:r>
        <w:rPr>
          <w:rFonts w:ascii="Arial" w:hAnsi="Arial" w:cs="Arial"/>
        </w:rPr>
        <w:t xml:space="preserve">Please notify </w:t>
      </w:r>
      <w:r w:rsidRPr="00CC1D13">
        <w:rPr>
          <w:rFonts w:ascii="Arial" w:hAnsi="Arial" w:cs="Arial"/>
          <w:b/>
        </w:rPr>
        <w:t>The Company</w:t>
      </w:r>
      <w:r>
        <w:rPr>
          <w:rFonts w:ascii="Arial" w:hAnsi="Arial" w:cs="Arial"/>
        </w:rPr>
        <w:t xml:space="preserve"> as to whether the </w:t>
      </w:r>
      <w:r w:rsidRPr="00CC1D13">
        <w:rPr>
          <w:rFonts w:ascii="Arial" w:hAnsi="Arial" w:cs="Arial"/>
          <w:b/>
        </w:rPr>
        <w:t>Modification</w:t>
      </w:r>
      <w:r>
        <w:rPr>
          <w:rFonts w:ascii="Arial" w:hAnsi="Arial" w:cs="Arial"/>
        </w:rPr>
        <w:t xml:space="preserve"> is in respect of a request for a connection to and / or for the use of the </w:t>
      </w:r>
      <w:r w:rsidRPr="00CC1D13">
        <w:rPr>
          <w:rFonts w:ascii="Arial" w:hAnsi="Arial" w:cs="Arial"/>
          <w:b/>
        </w:rPr>
        <w:t>User’s Distribution System</w:t>
      </w:r>
      <w:r>
        <w:rPr>
          <w:rFonts w:ascii="Arial" w:hAnsi="Arial" w:cs="Arial"/>
        </w:rPr>
        <w:t xml:space="preserve"> from a </w:t>
      </w:r>
      <w:r w:rsidRPr="00CC1D13">
        <w:rPr>
          <w:rFonts w:ascii="Arial" w:hAnsi="Arial" w:cs="Arial"/>
          <w:b/>
        </w:rPr>
        <w:t xml:space="preserve">Relevant Embedded </w:t>
      </w:r>
      <w:del w:id="81" w:author="Lizzie Timmins (NESO)" w:date="2024-11-05T16:05:00Z">
        <w:r w:rsidRPr="00CC1D13" w:rsidDel="00B23E13">
          <w:rPr>
            <w:rFonts w:ascii="Arial" w:hAnsi="Arial" w:cs="Arial"/>
            <w:b/>
          </w:rPr>
          <w:delText xml:space="preserve">Medium </w:delText>
        </w:r>
      </w:del>
      <w:r w:rsidRPr="00CC1D13">
        <w:rPr>
          <w:rFonts w:ascii="Arial" w:hAnsi="Arial" w:cs="Arial"/>
          <w:b/>
        </w:rPr>
        <w:t>Power Station</w:t>
      </w:r>
      <w:del w:id="82" w:author="Lizzie Timmins (NESO)" w:date="2024-11-05T16:05:00Z">
        <w:r w:rsidDel="00B23E13">
          <w:rPr>
            <w:rFonts w:ascii="Arial" w:hAnsi="Arial" w:cs="Arial"/>
          </w:rPr>
          <w:delText xml:space="preserve"> or a </w:delText>
        </w:r>
        <w:r w:rsidRPr="00CC1D13" w:rsidDel="00B23E13">
          <w:rPr>
            <w:rFonts w:ascii="Arial" w:hAnsi="Arial" w:cs="Arial"/>
            <w:b/>
          </w:rPr>
          <w:delText>Relevant Embedded Small Power Station</w:delText>
        </w:r>
      </w:del>
      <w:del w:id="83" w:author="Lizzie Timmins (NESO)" w:date="2024-10-16T09:41:00Z">
        <w:r w:rsidDel="00F75B1E">
          <w:rPr>
            <w:rFonts w:ascii="Arial" w:hAnsi="Arial" w:cs="Arial"/>
          </w:rPr>
          <w:delText xml:space="preserve">, and therefore relieves the requirement to raise a </w:delText>
        </w:r>
        <w:r w:rsidRPr="00CC1D13" w:rsidDel="00F75B1E">
          <w:rPr>
            <w:rFonts w:ascii="Arial" w:hAnsi="Arial" w:cs="Arial"/>
            <w:b/>
          </w:rPr>
          <w:delText>Request for a Statement of Works</w:delText>
        </w:r>
        <w:r w:rsidDel="00F75B1E">
          <w:rPr>
            <w:rFonts w:ascii="Arial" w:hAnsi="Arial" w:cs="Arial"/>
          </w:rPr>
          <w:delText xml:space="preserve"> under 6.5.5.1</w:delText>
        </w:r>
      </w:del>
    </w:p>
    <w:p w14:paraId="3FEC07DF" w14:textId="77777777" w:rsidR="00C56CD5" w:rsidRDefault="00CC1D13" w:rsidP="00CC1D13">
      <w:pPr>
        <w:pStyle w:val="BodyText"/>
        <w:widowControl/>
        <w:ind w:left="851"/>
        <w:rPr>
          <w:rFonts w:ascii="Arial" w:hAnsi="Arial" w:cs="Arial"/>
          <w:b/>
          <w:bCs/>
        </w:rPr>
      </w:pPr>
      <w:r>
        <w:rPr>
          <w:rFonts w:ascii="Arial" w:hAnsi="Arial" w:cs="Arial"/>
        </w:rPr>
        <w:t>Yes / No……………………………………………</w:t>
      </w:r>
      <w:r w:rsidR="00C56CD5">
        <w:rPr>
          <w:rFonts w:ascii="Arial" w:hAnsi="Arial" w:cs="Arial"/>
          <w:b/>
          <w:bCs/>
        </w:rPr>
        <w:br w:type="page"/>
      </w:r>
    </w:p>
    <w:p w14:paraId="5CF6DAB7" w14:textId="77777777" w:rsidR="00C56CD5" w:rsidRDefault="00C56CD5">
      <w:pPr>
        <w:pStyle w:val="BodyText"/>
        <w:widowControl/>
        <w:jc w:val="both"/>
        <w:rPr>
          <w:rFonts w:ascii="Arial" w:hAnsi="Arial" w:cs="Arial"/>
          <w:b/>
          <w:bCs/>
          <w:u w:val="single"/>
        </w:rPr>
      </w:pPr>
      <w:bookmarkStart w:id="84" w:name="_DV_M66"/>
      <w:bookmarkEnd w:id="84"/>
      <w:r>
        <w:rPr>
          <w:rFonts w:ascii="Arial" w:hAnsi="Arial" w:cs="Arial"/>
          <w:b/>
          <w:bCs/>
        </w:rPr>
        <w:t>SECTION D.</w:t>
      </w:r>
      <w:r>
        <w:rPr>
          <w:rFonts w:ascii="Arial" w:hAnsi="Arial" w:cs="Arial"/>
          <w:b/>
          <w:bCs/>
        </w:rPr>
        <w:tab/>
      </w:r>
      <w:r>
        <w:rPr>
          <w:rFonts w:ascii="Arial" w:hAnsi="Arial" w:cs="Arial"/>
          <w:b/>
          <w:bCs/>
          <w:u w:val="single"/>
        </w:rPr>
        <w:t>PROGRAMME</w:t>
      </w:r>
    </w:p>
    <w:p w14:paraId="05317D1E" w14:textId="77777777" w:rsidR="00C56CD5" w:rsidRDefault="00C56CD5">
      <w:pPr>
        <w:pStyle w:val="BodyText"/>
        <w:widowControl/>
        <w:jc w:val="both"/>
        <w:rPr>
          <w:rFonts w:ascii="Arial" w:hAnsi="Arial" w:cs="Arial"/>
        </w:rPr>
      </w:pPr>
    </w:p>
    <w:p w14:paraId="5699AB2F" w14:textId="77777777" w:rsidR="00C56CD5" w:rsidRDefault="00C56CD5">
      <w:pPr>
        <w:pStyle w:val="BodyText"/>
        <w:widowControl/>
        <w:ind w:left="567"/>
        <w:jc w:val="both"/>
        <w:rPr>
          <w:rFonts w:ascii="Arial" w:hAnsi="Arial" w:cs="Arial"/>
        </w:rPr>
      </w:pPr>
      <w:bookmarkStart w:id="85" w:name="_DV_M67"/>
      <w:bookmarkEnd w:id="85"/>
      <w:r>
        <w:rPr>
          <w:rFonts w:ascii="Arial" w:hAnsi="Arial" w:cs="Arial"/>
        </w:rPr>
        <w:t xml:space="preserve">Please provide a suggested development and construction programme in bar chart form for the work necessary to install the </w:t>
      </w:r>
      <w:r>
        <w:rPr>
          <w:rFonts w:ascii="Arial" w:hAnsi="Arial" w:cs="Arial"/>
          <w:b/>
          <w:bCs/>
        </w:rPr>
        <w:t>User</w:t>
      </w:r>
      <w:r>
        <w:rPr>
          <w:rFonts w:ascii="Arial" w:hAnsi="Arial" w:cs="Arial"/>
        </w:rPr>
        <w:t xml:space="preserve"> </w:t>
      </w:r>
      <w:r>
        <w:rPr>
          <w:rFonts w:ascii="Arial" w:hAnsi="Arial" w:cs="Arial"/>
          <w:b/>
          <w:bCs/>
        </w:rPr>
        <w:t>Development</w:t>
      </w:r>
      <w:r>
        <w:rPr>
          <w:rFonts w:ascii="Arial" w:hAnsi="Arial" w:cs="Arial"/>
        </w:rPr>
        <w:t xml:space="preserve"> (not the </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r>
        <w:rPr>
          <w:rFonts w:ascii="Arial" w:hAnsi="Arial" w:cs="Arial"/>
        </w:rPr>
        <w:t xml:space="preserve"> needing to be installed</w:t>
      </w:r>
      <w:r w:rsidR="00916621" w:rsidRPr="006A7AF2">
        <w:rPr>
          <w:rStyle w:val="DeltaViewInsertion"/>
          <w:rFonts w:ascii="Arial" w:hAnsi="Arial" w:cs="Arial"/>
          <w:color w:val="auto"/>
          <w:u w:val="none"/>
        </w:rPr>
        <w:t xml:space="preserve"> </w:t>
      </w:r>
      <w:bookmarkStart w:id="86" w:name="_DV_C9"/>
      <w:r w:rsidR="00916621" w:rsidRPr="006A7AF2">
        <w:rPr>
          <w:rStyle w:val="DeltaViewInsertion"/>
          <w:rFonts w:ascii="Arial" w:hAnsi="Arial" w:cs="Arial"/>
          <w:color w:val="auto"/>
          <w:u w:val="none"/>
        </w:rPr>
        <w:t xml:space="preserve">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 xml:space="preserve">undertaking </w:t>
      </w:r>
      <w:r w:rsidR="00916621" w:rsidRPr="006A7AF2">
        <w:rPr>
          <w:rStyle w:val="DeltaViewInsertion"/>
          <w:rFonts w:ascii="Arial" w:hAnsi="Arial" w:cs="Arial"/>
          <w:b/>
          <w:bCs/>
          <w:color w:val="auto"/>
          <w:u w:val="none"/>
        </w:rPr>
        <w:t>OTSDUW</w:t>
      </w:r>
      <w:r w:rsidR="00916621" w:rsidRPr="006A7AF2">
        <w:rPr>
          <w:rStyle w:val="DeltaViewInsertion"/>
          <w:rFonts w:ascii="Arial" w:hAnsi="Arial" w:cs="Arial"/>
          <w:color w:val="auto"/>
          <w:u w:val="none"/>
        </w:rPr>
        <w:t xml:space="preserve">, any </w:t>
      </w:r>
      <w:r w:rsidR="00916621" w:rsidRPr="006A7AF2">
        <w:rPr>
          <w:rStyle w:val="DeltaViewInsertion"/>
          <w:rFonts w:ascii="Arial" w:hAnsi="Arial" w:cs="Arial"/>
          <w:b/>
          <w:bCs/>
          <w:color w:val="auto"/>
          <w:u w:val="none"/>
        </w:rPr>
        <w:t>OTSUA</w:t>
      </w:r>
      <w:bookmarkStart w:id="87" w:name="_DV_M68"/>
      <w:bookmarkEnd w:id="86"/>
      <w:bookmarkEnd w:id="87"/>
      <w:r w:rsidR="00916621" w:rsidRPr="006A7AF2">
        <w:rPr>
          <w:rFonts w:ascii="Arial" w:hAnsi="Arial" w:cs="Arial"/>
        </w:rPr>
        <w:t xml:space="preserve">) </w:t>
      </w:r>
      <w:r w:rsidRPr="006A7AF2">
        <w:rPr>
          <w:rFonts w:ascii="Arial" w:hAnsi="Arial" w:cs="Arial"/>
        </w:rPr>
        <w:t>indicatin</w:t>
      </w:r>
      <w:r>
        <w:rPr>
          <w:rFonts w:ascii="Arial" w:hAnsi="Arial" w:cs="Arial"/>
        </w:rPr>
        <w:t xml:space="preserve">g the anticipated date when the connection will be required to be made and any other key dates such as back feed date.  </w:t>
      </w:r>
    </w:p>
    <w:p w14:paraId="60490842" w14:textId="77777777" w:rsidR="00C56CD5" w:rsidRDefault="00C56CD5">
      <w:pPr>
        <w:pStyle w:val="BodyText"/>
        <w:widowControl/>
        <w:ind w:left="567"/>
        <w:jc w:val="both"/>
        <w:rPr>
          <w:rFonts w:ascii="Arial" w:hAnsi="Arial" w:cs="Arial"/>
        </w:rPr>
      </w:pPr>
    </w:p>
    <w:p w14:paraId="6CCEB22D" w14:textId="77777777" w:rsidR="00C56CD5" w:rsidRDefault="00C56CD5">
      <w:pPr>
        <w:pStyle w:val="BodyText"/>
        <w:widowControl/>
        <w:ind w:left="567"/>
        <w:jc w:val="both"/>
        <w:rPr>
          <w:rFonts w:ascii="Arial" w:hAnsi="Arial" w:cs="Arial"/>
        </w:rPr>
      </w:pPr>
      <w:bookmarkStart w:id="88" w:name="_DV_M69"/>
      <w:bookmarkEnd w:id="88"/>
      <w:r>
        <w:rPr>
          <w:rFonts w:ascii="Arial" w:hAnsi="Arial" w:cs="Arial"/>
        </w:rPr>
        <w:t xml:space="preserve">If not already included in the above bar </w:t>
      </w:r>
      <w:proofErr w:type="gramStart"/>
      <w:r>
        <w:rPr>
          <w:rFonts w:ascii="Arial" w:hAnsi="Arial" w:cs="Arial"/>
        </w:rPr>
        <w:t>chart</w:t>
      </w:r>
      <w:proofErr w:type="gramEnd"/>
      <w:r>
        <w:rPr>
          <w:rFonts w:ascii="Arial" w:hAnsi="Arial" w:cs="Arial"/>
        </w:rPr>
        <w:t xml:space="preserve"> please provide details of when the </w:t>
      </w:r>
      <w:r>
        <w:rPr>
          <w:rFonts w:ascii="Arial" w:hAnsi="Arial" w:cs="Arial"/>
          <w:b/>
          <w:bCs/>
        </w:rPr>
        <w:t>Applicant</w:t>
      </w:r>
      <w:r>
        <w:rPr>
          <w:rFonts w:ascii="Arial" w:hAnsi="Arial" w:cs="Arial"/>
        </w:rPr>
        <w:t xml:space="preserve"> expects to be completing the following relevant phases of the </w:t>
      </w:r>
      <w:r>
        <w:rPr>
          <w:rFonts w:ascii="Arial" w:hAnsi="Arial" w:cs="Arial"/>
          <w:b/>
          <w:bCs/>
        </w:rPr>
        <w:t>User Development</w:t>
      </w:r>
      <w:r>
        <w:rPr>
          <w:rFonts w:ascii="Arial" w:hAnsi="Arial" w:cs="Arial"/>
        </w:rPr>
        <w:t xml:space="preserve"> or reach the following relevant key milestones below and other additional milestones as necessary (working backwards from expected connection date at ‘year 0’).  Where applicable this information is expected to provide the anticipated project overview at the time of </w:t>
      </w:r>
      <w:proofErr w:type="gramStart"/>
      <w:r>
        <w:rPr>
          <w:rFonts w:ascii="Arial" w:hAnsi="Arial" w:cs="Arial"/>
        </w:rPr>
        <w:t>application:-</w:t>
      </w:r>
      <w:proofErr w:type="gramEnd"/>
    </w:p>
    <w:p w14:paraId="50965F42" w14:textId="77777777" w:rsidR="00C56CD5" w:rsidRDefault="00C56CD5">
      <w:pPr>
        <w:pStyle w:val="BodyText"/>
        <w:widowControl/>
        <w:jc w:val="both"/>
        <w:rPr>
          <w:rFonts w:ascii="Arial" w:hAnsi="Arial" w:cs="Arial"/>
        </w:rPr>
      </w:pPr>
    </w:p>
    <w:p w14:paraId="33D14B02" w14:textId="77777777" w:rsidR="00C56CD5" w:rsidRDefault="00C56CD5">
      <w:pPr>
        <w:pStyle w:val="BodyText"/>
        <w:widowControl/>
        <w:ind w:left="567"/>
        <w:jc w:val="both"/>
        <w:rPr>
          <w:rFonts w:ascii="Arial" w:hAnsi="Arial" w:cs="Arial"/>
        </w:rPr>
      </w:pPr>
    </w:p>
    <w:p w14:paraId="7F375201" w14:textId="77777777" w:rsidR="00C56CD5" w:rsidRDefault="00C56CD5">
      <w:pPr>
        <w:pStyle w:val="BodyText"/>
        <w:widowControl/>
        <w:numPr>
          <w:ilvl w:val="0"/>
          <w:numId w:val="5"/>
        </w:numPr>
        <w:tabs>
          <w:tab w:val="clear" w:pos="1287"/>
        </w:tabs>
        <w:jc w:val="both"/>
        <w:rPr>
          <w:rFonts w:ascii="Arial" w:hAnsi="Arial" w:cs="Arial"/>
        </w:rPr>
      </w:pPr>
      <w:bookmarkStart w:id="89" w:name="_DV_M70"/>
      <w:bookmarkEnd w:id="89"/>
      <w:r>
        <w:rPr>
          <w:rFonts w:ascii="Arial" w:hAnsi="Arial" w:cs="Arial"/>
        </w:rPr>
        <w:t>Planning Application Submitted (Town &amp; Country Planning, S</w:t>
      </w:r>
      <w:proofErr w:type="gramStart"/>
      <w:r>
        <w:rPr>
          <w:rFonts w:ascii="Arial" w:hAnsi="Arial" w:cs="Arial"/>
        </w:rPr>
        <w:t>36,S</w:t>
      </w:r>
      <w:proofErr w:type="gramEnd"/>
      <w:r>
        <w:rPr>
          <w:rFonts w:ascii="Arial" w:hAnsi="Arial" w:cs="Arial"/>
        </w:rPr>
        <w:t>37*)</w:t>
      </w:r>
    </w:p>
    <w:p w14:paraId="0851FF1B" w14:textId="77777777" w:rsidR="00C56CD5" w:rsidRDefault="00C56CD5">
      <w:pPr>
        <w:pStyle w:val="BodyText"/>
        <w:widowControl/>
        <w:numPr>
          <w:ilvl w:val="0"/>
          <w:numId w:val="5"/>
        </w:numPr>
        <w:tabs>
          <w:tab w:val="clear" w:pos="1287"/>
        </w:tabs>
        <w:jc w:val="both"/>
        <w:rPr>
          <w:rFonts w:ascii="Arial" w:hAnsi="Arial" w:cs="Arial"/>
        </w:rPr>
      </w:pPr>
      <w:bookmarkStart w:id="90" w:name="_DV_M71"/>
      <w:bookmarkEnd w:id="90"/>
      <w:r>
        <w:rPr>
          <w:rFonts w:ascii="Arial" w:hAnsi="Arial" w:cs="Arial"/>
        </w:rPr>
        <w:t xml:space="preserve">Planning Consent Awarded </w:t>
      </w:r>
    </w:p>
    <w:p w14:paraId="4CB46355" w14:textId="77777777" w:rsidR="00C56CD5" w:rsidRDefault="00C56CD5">
      <w:pPr>
        <w:pStyle w:val="BodyText"/>
        <w:widowControl/>
        <w:numPr>
          <w:ilvl w:val="0"/>
          <w:numId w:val="5"/>
        </w:numPr>
        <w:tabs>
          <w:tab w:val="clear" w:pos="1287"/>
        </w:tabs>
        <w:jc w:val="both"/>
        <w:rPr>
          <w:rFonts w:ascii="Arial" w:hAnsi="Arial" w:cs="Arial"/>
        </w:rPr>
      </w:pPr>
      <w:bookmarkStart w:id="91" w:name="_DV_M72"/>
      <w:bookmarkEnd w:id="91"/>
      <w:r>
        <w:rPr>
          <w:rFonts w:ascii="Arial" w:hAnsi="Arial" w:cs="Arial"/>
        </w:rPr>
        <w:t xml:space="preserve">Plant Ordered (i.e. </w:t>
      </w:r>
      <w:r>
        <w:rPr>
          <w:rFonts w:ascii="Arial" w:hAnsi="Arial" w:cs="Arial"/>
          <w:b/>
          <w:bCs/>
        </w:rPr>
        <w:t>Power Station</w:t>
      </w:r>
      <w:r>
        <w:rPr>
          <w:rFonts w:ascii="Arial" w:hAnsi="Arial" w:cs="Arial"/>
        </w:rPr>
        <w:t xml:space="preserve"> or substation)</w:t>
      </w:r>
    </w:p>
    <w:p w14:paraId="3F539A62" w14:textId="77777777" w:rsidR="00C56CD5" w:rsidRDefault="00C56CD5">
      <w:pPr>
        <w:pStyle w:val="BodyText"/>
        <w:widowControl/>
        <w:numPr>
          <w:ilvl w:val="0"/>
          <w:numId w:val="5"/>
        </w:numPr>
        <w:tabs>
          <w:tab w:val="clear" w:pos="1287"/>
        </w:tabs>
        <w:jc w:val="both"/>
        <w:rPr>
          <w:rFonts w:ascii="Arial" w:hAnsi="Arial" w:cs="Arial"/>
        </w:rPr>
      </w:pPr>
      <w:bookmarkStart w:id="92" w:name="_DV_M73"/>
      <w:bookmarkEnd w:id="92"/>
      <w:r>
        <w:rPr>
          <w:rFonts w:ascii="Arial" w:hAnsi="Arial" w:cs="Arial"/>
        </w:rPr>
        <w:t>Construction Started (site mobilisation)</w:t>
      </w:r>
    </w:p>
    <w:p w14:paraId="055667AA" w14:textId="77777777" w:rsidR="00C56CD5" w:rsidRDefault="00C56CD5">
      <w:pPr>
        <w:pStyle w:val="BodyText"/>
        <w:widowControl/>
        <w:numPr>
          <w:ilvl w:val="0"/>
          <w:numId w:val="5"/>
        </w:numPr>
        <w:tabs>
          <w:tab w:val="clear" w:pos="1287"/>
        </w:tabs>
        <w:jc w:val="both"/>
        <w:rPr>
          <w:rFonts w:ascii="Arial" w:hAnsi="Arial" w:cs="Arial"/>
        </w:rPr>
      </w:pPr>
      <w:bookmarkStart w:id="93" w:name="_DV_M74"/>
      <w:bookmarkEnd w:id="93"/>
      <w:r>
        <w:rPr>
          <w:rFonts w:ascii="Arial" w:hAnsi="Arial" w:cs="Arial"/>
        </w:rPr>
        <w:t>Construction Completed</w:t>
      </w:r>
    </w:p>
    <w:p w14:paraId="5ED391DD" w14:textId="77777777" w:rsidR="00C56CD5" w:rsidRDefault="00C56CD5">
      <w:pPr>
        <w:pStyle w:val="BodyText"/>
        <w:widowControl/>
        <w:rPr>
          <w:rFonts w:ascii="Arial" w:hAnsi="Arial" w:cs="Arial"/>
        </w:rPr>
      </w:pPr>
    </w:p>
    <w:p w14:paraId="758FB275" w14:textId="77777777" w:rsidR="00C56CD5" w:rsidRDefault="00C56CD5">
      <w:pPr>
        <w:pStyle w:val="BodyText"/>
        <w:widowControl/>
        <w:rPr>
          <w:rFonts w:ascii="Arial" w:hAnsi="Arial" w:cs="Arial"/>
        </w:rPr>
      </w:pPr>
    </w:p>
    <w:p w14:paraId="24BE3747" w14:textId="77777777" w:rsidR="00C56CD5" w:rsidRDefault="00C56CD5">
      <w:pPr>
        <w:pStyle w:val="BodyText"/>
        <w:widowControl/>
        <w:rPr>
          <w:rFonts w:ascii="Arial" w:hAnsi="Arial" w:cs="Arial"/>
        </w:rPr>
      </w:pPr>
      <w:bookmarkStart w:id="94" w:name="_DV_M75"/>
      <w:bookmarkEnd w:id="94"/>
      <w:r>
        <w:rPr>
          <w:rFonts w:ascii="Arial" w:hAnsi="Arial" w:cs="Arial"/>
        </w:rPr>
        <w:t>Notes</w:t>
      </w:r>
    </w:p>
    <w:p w14:paraId="305B738A" w14:textId="77777777" w:rsidR="00C56CD5" w:rsidRDefault="00C56CD5">
      <w:pPr>
        <w:pStyle w:val="BodyText"/>
        <w:widowControl/>
        <w:ind w:left="360" w:hanging="360"/>
        <w:rPr>
          <w:rFonts w:ascii="Arial" w:hAnsi="Arial" w:cs="Arial"/>
        </w:rPr>
      </w:pPr>
      <w:bookmarkStart w:id="95" w:name="_DV_M76"/>
      <w:bookmarkEnd w:id="95"/>
      <w:r>
        <w:rPr>
          <w:rFonts w:ascii="Arial" w:hAnsi="Arial" w:cs="Arial"/>
        </w:rPr>
        <w:t>*</w:t>
      </w:r>
      <w:r>
        <w:rPr>
          <w:rFonts w:ascii="Arial" w:hAnsi="Arial" w:cs="Arial"/>
        </w:rPr>
        <w:tab/>
        <w:t xml:space="preserve">The consent for the </w:t>
      </w:r>
      <w:r>
        <w:rPr>
          <w:rFonts w:ascii="Arial" w:hAnsi="Arial" w:cs="Arial"/>
          <w:b/>
          <w:bCs/>
        </w:rPr>
        <w:t>User's Power Station</w:t>
      </w:r>
      <w:r>
        <w:rPr>
          <w:rFonts w:ascii="Arial" w:hAnsi="Arial" w:cs="Arial"/>
        </w:rPr>
        <w:t xml:space="preserve"> granted under Section 36 of the Electricity Act or planning permission for the </w:t>
      </w:r>
      <w:r>
        <w:rPr>
          <w:rFonts w:ascii="Arial" w:hAnsi="Arial" w:cs="Arial"/>
          <w:b/>
          <w:bCs/>
        </w:rPr>
        <w:t>User's Power Station</w:t>
      </w:r>
      <w:r>
        <w:rPr>
          <w:rFonts w:ascii="Arial" w:hAnsi="Arial" w:cs="Arial"/>
        </w:rPr>
        <w:t xml:space="preserve"> granted under the Town and Country Planning Act 1990 or any amendment thereto in </w:t>
      </w:r>
      <w:smartTag w:uri="urn:schemas-microsoft-com:office:smarttags" w:element="country-region">
        <w:r>
          <w:rPr>
            <w:rFonts w:ascii="Arial" w:hAnsi="Arial" w:cs="Arial"/>
          </w:rPr>
          <w:t>England</w:t>
        </w:r>
      </w:smartTag>
      <w:r>
        <w:rPr>
          <w:rFonts w:ascii="Arial" w:hAnsi="Arial" w:cs="Arial"/>
        </w:rPr>
        <w:t xml:space="preserve"> and </w:t>
      </w:r>
      <w:smartTag w:uri="urn:schemas-microsoft-com:office:smarttags" w:element="country-region">
        <w:r>
          <w:rPr>
            <w:rFonts w:ascii="Arial" w:hAnsi="Arial" w:cs="Arial"/>
          </w:rPr>
          <w:t>Wales</w:t>
        </w:r>
      </w:smartTag>
      <w:r>
        <w:rPr>
          <w:rFonts w:ascii="Arial" w:hAnsi="Arial" w:cs="Arial"/>
        </w:rPr>
        <w:t xml:space="preserve"> or the Town and Country Planning (</w:t>
      </w:r>
      <w:proofErr w:type="gramStart"/>
      <w:smartTag w:uri="urn:schemas-microsoft-com:office:smarttags" w:element="country-region">
        <w:r>
          <w:rPr>
            <w:rFonts w:ascii="Arial" w:hAnsi="Arial" w:cs="Arial"/>
          </w:rPr>
          <w:t>Scotland</w:t>
        </w:r>
      </w:smartTag>
      <w:r>
        <w:rPr>
          <w:rFonts w:ascii="Arial" w:hAnsi="Arial" w:cs="Arial"/>
        </w:rPr>
        <w:t>)  Act</w:t>
      </w:r>
      <w:proofErr w:type="gramEnd"/>
      <w:r>
        <w:rPr>
          <w:rFonts w:ascii="Arial" w:hAnsi="Arial" w:cs="Arial"/>
        </w:rPr>
        <w:t xml:space="preserve"> 1997 or any amendment thereto in </w:t>
      </w:r>
      <w:smartTag w:uri="urn:schemas-microsoft-com:office:smarttags" w:element="country-region">
        <w:smartTag w:uri="urn:schemas-microsoft-com:office:smarttags" w:element="place">
          <w:r>
            <w:rPr>
              <w:rFonts w:ascii="Arial" w:hAnsi="Arial" w:cs="Arial"/>
            </w:rPr>
            <w:t>Scotland</w:t>
          </w:r>
        </w:smartTag>
      </w:smartTag>
    </w:p>
    <w:p w14:paraId="3F6C3951" w14:textId="77777777" w:rsidR="00C56CD5" w:rsidRDefault="00C56CD5">
      <w:pPr>
        <w:pStyle w:val="BodyText"/>
        <w:widowControl/>
        <w:ind w:left="360" w:hanging="360"/>
        <w:rPr>
          <w:rFonts w:ascii="Arial" w:hAnsi="Arial" w:cs="Arial"/>
        </w:rPr>
      </w:pPr>
      <w:bookmarkStart w:id="96" w:name="_DV_M77"/>
      <w:bookmarkEnd w:id="96"/>
      <w:r>
        <w:rPr>
          <w:rFonts w:ascii="Arial" w:hAnsi="Arial" w:cs="Arial"/>
        </w:rPr>
        <w:br w:type="page"/>
      </w:r>
    </w:p>
    <w:p w14:paraId="35DFBD81" w14:textId="77777777" w:rsidR="00C56CD5" w:rsidRDefault="00C56CD5">
      <w:pPr>
        <w:widowControl/>
        <w:rPr>
          <w:rFonts w:ascii="Arial" w:hAnsi="Arial" w:cs="Arial"/>
          <w:b/>
          <w:bCs/>
        </w:rPr>
      </w:pPr>
    </w:p>
    <w:p w14:paraId="6375D8F9" w14:textId="77777777" w:rsidR="00C56CD5" w:rsidRDefault="00C56CD5">
      <w:pPr>
        <w:widowControl/>
        <w:rPr>
          <w:rFonts w:ascii="Arial" w:hAnsi="Arial" w:cs="Arial"/>
          <w:b/>
          <w:bCs/>
        </w:rPr>
      </w:pPr>
      <w:bookmarkStart w:id="97" w:name="_DV_M78"/>
      <w:bookmarkEnd w:id="97"/>
      <w:r>
        <w:rPr>
          <w:rFonts w:ascii="Arial" w:hAnsi="Arial" w:cs="Arial"/>
          <w:b/>
          <w:bCs/>
        </w:rPr>
        <w:t>SECTION E.</w:t>
      </w:r>
      <w:r>
        <w:rPr>
          <w:rFonts w:ascii="Arial" w:hAnsi="Arial" w:cs="Arial"/>
          <w:b/>
          <w:bCs/>
        </w:rPr>
        <w:tab/>
      </w:r>
      <w:r>
        <w:rPr>
          <w:rFonts w:ascii="Arial" w:hAnsi="Arial" w:cs="Arial"/>
          <w:b/>
          <w:bCs/>
          <w:u w:val="single"/>
        </w:rPr>
        <w:t>ENABLING WORKS [</w:t>
      </w:r>
      <w:r>
        <w:rPr>
          <w:rFonts w:ascii="Arial" w:hAnsi="Arial" w:cs="Arial"/>
          <w:b/>
          <w:bCs/>
          <w:i/>
          <w:iCs/>
          <w:u w:val="single"/>
        </w:rPr>
        <w:t xml:space="preserve">CONNECT AND MANAGE POWER </w:t>
      </w:r>
      <w:r>
        <w:rPr>
          <w:rFonts w:ascii="Arial" w:hAnsi="Arial" w:cs="Arial"/>
          <w:b/>
          <w:bCs/>
          <w:i/>
          <w:iCs/>
        </w:rPr>
        <w:tab/>
      </w:r>
      <w:r>
        <w:rPr>
          <w:rFonts w:ascii="Arial" w:hAnsi="Arial" w:cs="Arial"/>
          <w:b/>
          <w:bCs/>
          <w:i/>
          <w:iCs/>
        </w:rPr>
        <w:tab/>
      </w:r>
      <w:r>
        <w:rPr>
          <w:rFonts w:ascii="Arial" w:hAnsi="Arial" w:cs="Arial"/>
          <w:b/>
          <w:bCs/>
          <w:i/>
          <w:iCs/>
        </w:rPr>
        <w:tab/>
      </w:r>
      <w:r>
        <w:rPr>
          <w:rFonts w:ascii="Arial" w:hAnsi="Arial" w:cs="Arial"/>
          <w:b/>
          <w:bCs/>
          <w:i/>
          <w:iCs/>
          <w:u w:val="single"/>
        </w:rPr>
        <w:t>STATION ONLY</w:t>
      </w:r>
      <w:r>
        <w:rPr>
          <w:rFonts w:ascii="Arial" w:hAnsi="Arial" w:cs="Arial"/>
          <w:b/>
          <w:bCs/>
          <w:u w:val="single"/>
        </w:rPr>
        <w:t>]</w:t>
      </w:r>
    </w:p>
    <w:p w14:paraId="3B11C3DD" w14:textId="77777777" w:rsidR="00C56CD5" w:rsidRDefault="00C56CD5">
      <w:pPr>
        <w:widowControl/>
        <w:ind w:left="720"/>
        <w:rPr>
          <w:rFonts w:ascii="Arial" w:hAnsi="Arial" w:cs="Arial"/>
        </w:rPr>
      </w:pPr>
    </w:p>
    <w:p w14:paraId="3393D558" w14:textId="77777777" w:rsidR="00C56CD5" w:rsidRDefault="00C56CD5">
      <w:pPr>
        <w:widowControl/>
        <w:ind w:left="1440" w:hanging="720"/>
        <w:rPr>
          <w:rFonts w:ascii="Arial" w:hAnsi="Arial" w:cs="Arial"/>
        </w:rPr>
      </w:pPr>
      <w:bookmarkStart w:id="98" w:name="_DV_M79"/>
      <w:bookmarkEnd w:id="98"/>
      <w:r>
        <w:rPr>
          <w:rFonts w:ascii="Arial" w:hAnsi="Arial" w:cs="Arial"/>
        </w:rPr>
        <w:t>1.</w:t>
      </w:r>
      <w:r>
        <w:rPr>
          <w:rFonts w:ascii="Arial" w:hAnsi="Arial" w:cs="Arial"/>
        </w:rPr>
        <w:tab/>
        <w:t xml:space="preserve">We confirm we do not/do want the </w:t>
      </w:r>
      <w:r>
        <w:rPr>
          <w:rFonts w:ascii="Arial" w:hAnsi="Arial" w:cs="Arial"/>
          <w:b/>
          <w:bCs/>
        </w:rPr>
        <w:t>Enabling Works</w:t>
      </w:r>
      <w:r>
        <w:rPr>
          <w:rFonts w:ascii="Arial" w:hAnsi="Arial" w:cs="Arial"/>
        </w:rPr>
        <w:t xml:space="preserve"> to be greater in scope than the </w:t>
      </w:r>
      <w:r>
        <w:rPr>
          <w:rFonts w:ascii="Arial" w:hAnsi="Arial" w:cs="Arial"/>
          <w:b/>
          <w:bCs/>
        </w:rPr>
        <w:t>MITS Connection Works</w:t>
      </w:r>
      <w:r>
        <w:rPr>
          <w:rFonts w:ascii="Arial" w:hAnsi="Arial" w:cs="Arial"/>
        </w:rPr>
        <w:t>.</w:t>
      </w:r>
    </w:p>
    <w:p w14:paraId="496C6590" w14:textId="77777777" w:rsidR="00C56CD5" w:rsidRDefault="00C56CD5">
      <w:pPr>
        <w:widowControl/>
        <w:ind w:left="720"/>
        <w:rPr>
          <w:rFonts w:ascii="Arial" w:hAnsi="Arial" w:cs="Arial"/>
        </w:rPr>
      </w:pPr>
    </w:p>
    <w:p w14:paraId="5E8121EC" w14:textId="77777777" w:rsidR="00C56CD5" w:rsidRDefault="00C56CD5">
      <w:pPr>
        <w:pStyle w:val="BodyText"/>
        <w:widowControl/>
        <w:ind w:left="360" w:hanging="360"/>
      </w:pPr>
      <w:bookmarkStart w:id="99" w:name="_DV_M80"/>
      <w:bookmarkEnd w:id="99"/>
      <w:r>
        <w:rPr>
          <w:rFonts w:ascii="Arial" w:hAnsi="Arial" w:cs="Arial"/>
        </w:rPr>
        <w:tab/>
      </w:r>
      <w:r>
        <w:rPr>
          <w:rFonts w:ascii="Arial" w:hAnsi="Arial" w:cs="Arial"/>
        </w:rPr>
        <w:tab/>
        <w:t>2.</w:t>
      </w:r>
      <w:r>
        <w:rPr>
          <w:rFonts w:ascii="Arial" w:hAnsi="Arial" w:cs="Arial"/>
        </w:rPr>
        <w:tab/>
        <w:t xml:space="preserve">If you want the </w:t>
      </w:r>
      <w:r>
        <w:rPr>
          <w:rFonts w:ascii="Arial" w:hAnsi="Arial" w:cs="Arial"/>
          <w:b/>
          <w:bCs/>
        </w:rPr>
        <w:t>Enabling Works</w:t>
      </w:r>
      <w:r>
        <w:rPr>
          <w:rFonts w:ascii="Arial" w:hAnsi="Arial" w:cs="Arial"/>
        </w:rPr>
        <w:t xml:space="preserve"> to be greater in scope than the </w:t>
      </w:r>
      <w:r>
        <w:rPr>
          <w:rFonts w:ascii="Arial" w:hAnsi="Arial" w:cs="Arial"/>
        </w:rPr>
        <w:tab/>
      </w:r>
      <w:r>
        <w:rPr>
          <w:rFonts w:ascii="Arial" w:hAnsi="Arial" w:cs="Arial"/>
        </w:rPr>
        <w:tab/>
      </w:r>
      <w:r>
        <w:rPr>
          <w:rFonts w:ascii="Arial" w:hAnsi="Arial" w:cs="Arial"/>
          <w:b/>
          <w:bCs/>
        </w:rPr>
        <w:t xml:space="preserve">MITS Connection Works </w:t>
      </w:r>
      <w:r>
        <w:rPr>
          <w:rFonts w:ascii="Arial" w:hAnsi="Arial" w:cs="Arial"/>
        </w:rPr>
        <w:t xml:space="preserve">specify the concerns, reasons or </w:t>
      </w:r>
      <w:r>
        <w:rPr>
          <w:rFonts w:ascii="Arial" w:hAnsi="Arial" w:cs="Arial"/>
        </w:rPr>
        <w:tab/>
      </w:r>
      <w:r>
        <w:rPr>
          <w:rFonts w:ascii="Arial" w:hAnsi="Arial" w:cs="Arial"/>
        </w:rPr>
        <w:tab/>
      </w:r>
      <w:r>
        <w:rPr>
          <w:rFonts w:ascii="Arial" w:hAnsi="Arial" w:cs="Arial"/>
        </w:rPr>
        <w:tab/>
        <w:t>technical requirements that you are seeking to address by this.</w:t>
      </w:r>
      <w:r>
        <w:rPr>
          <w:rFonts w:ascii="Arial" w:hAnsi="Arial" w:cs="Arial"/>
        </w:rPr>
        <w:br w:type="page"/>
      </w:r>
    </w:p>
    <w:p w14:paraId="1AFF480F" w14:textId="77777777" w:rsidR="00C56CD5" w:rsidRPr="006A7AF2" w:rsidRDefault="00C56CD5">
      <w:pPr>
        <w:pStyle w:val="Heading2"/>
        <w:keepNext w:val="0"/>
        <w:widowControl/>
        <w:numPr>
          <w:ilvl w:val="0"/>
          <w:numId w:val="4"/>
        </w:numPr>
        <w:tabs>
          <w:tab w:val="clear" w:pos="360"/>
        </w:tabs>
        <w:spacing w:before="0"/>
        <w:jc w:val="both"/>
        <w:rPr>
          <w:b w:val="0"/>
          <w:bCs w:val="0"/>
          <w:sz w:val="24"/>
          <w:szCs w:val="24"/>
        </w:rPr>
      </w:pPr>
      <w:bookmarkStart w:id="100" w:name="_DV_M81"/>
      <w:bookmarkEnd w:id="100"/>
      <w:r>
        <w:rPr>
          <w:b w:val="0"/>
          <w:bCs w:val="0"/>
          <w:sz w:val="24"/>
          <w:szCs w:val="24"/>
        </w:rPr>
        <w:t xml:space="preserve">We hereby apply to modify our connection to the </w:t>
      </w:r>
      <w:r>
        <w:rPr>
          <w:sz w:val="24"/>
          <w:szCs w:val="24"/>
        </w:rPr>
        <w:t>National Electricity Transmission System</w:t>
      </w:r>
      <w:r>
        <w:rPr>
          <w:b w:val="0"/>
          <w:bCs w:val="0"/>
          <w:sz w:val="24"/>
          <w:szCs w:val="24"/>
        </w:rPr>
        <w:t xml:space="preserve"> at [               ] </w:t>
      </w:r>
      <w:r>
        <w:rPr>
          <w:sz w:val="24"/>
          <w:szCs w:val="24"/>
        </w:rPr>
        <w:t>Connection Site</w:t>
      </w:r>
      <w:r>
        <w:rPr>
          <w:b w:val="0"/>
          <w:bCs w:val="0"/>
          <w:sz w:val="24"/>
          <w:szCs w:val="24"/>
        </w:rPr>
        <w:t xml:space="preserve"> </w:t>
      </w:r>
      <w:bookmarkStart w:id="101" w:name="_DV_C10"/>
      <w:r w:rsidR="00916621">
        <w:rPr>
          <w:rStyle w:val="DeltaViewInsertion"/>
          <w:b w:val="0"/>
          <w:bCs w:val="0"/>
          <w:lang w:val="en-US"/>
        </w:rPr>
        <w:t xml:space="preserve"> </w:t>
      </w:r>
      <w:r w:rsidR="00916621" w:rsidRPr="006A7AF2">
        <w:rPr>
          <w:rStyle w:val="DeltaViewInsertion"/>
          <w:b w:val="0"/>
          <w:bCs w:val="0"/>
          <w:color w:val="auto"/>
          <w:u w:val="none"/>
        </w:rPr>
        <w:t xml:space="preserve">[and/or in the case of a </w:t>
      </w:r>
      <w:r w:rsidR="00916621" w:rsidRPr="006A7AF2">
        <w:rPr>
          <w:rStyle w:val="DeltaViewInsertion"/>
          <w:color w:val="auto"/>
          <w:u w:val="none"/>
        </w:rPr>
        <w:t>User</w:t>
      </w:r>
      <w:r w:rsidR="00916621" w:rsidRPr="006A7AF2">
        <w:rPr>
          <w:rStyle w:val="DeltaViewInsertion"/>
          <w:b w:val="0"/>
          <w:bCs w:val="0"/>
          <w:color w:val="auto"/>
          <w:u w:val="none"/>
        </w:rPr>
        <w:t xml:space="preserve"> undertaking </w:t>
      </w:r>
      <w:r w:rsidR="00916621" w:rsidRPr="006A7AF2">
        <w:rPr>
          <w:rStyle w:val="DeltaViewInsertion"/>
          <w:color w:val="auto"/>
          <w:u w:val="none"/>
        </w:rPr>
        <w:t>OTSDUW</w:t>
      </w:r>
      <w:r w:rsidR="00916621" w:rsidRPr="006A7AF2">
        <w:rPr>
          <w:rStyle w:val="DeltaViewInsertion"/>
          <w:b w:val="0"/>
          <w:bCs w:val="0"/>
          <w:color w:val="auto"/>
          <w:u w:val="none"/>
        </w:rPr>
        <w:t xml:space="preserve"> [</w:t>
      </w:r>
      <w:r w:rsidR="00916621" w:rsidRPr="006A7AF2">
        <w:rPr>
          <w:rStyle w:val="DeltaViewInsertion"/>
          <w:b w:val="0"/>
          <w:bCs w:val="0"/>
          <w:color w:val="auto"/>
          <w:u w:val="none"/>
        </w:rPr>
        <w:tab/>
      </w:r>
      <w:r w:rsidR="00916621" w:rsidRPr="006A7AF2">
        <w:rPr>
          <w:rStyle w:val="DeltaViewInsertion"/>
          <w:b w:val="0"/>
          <w:bCs w:val="0"/>
          <w:color w:val="auto"/>
          <w:u w:val="none"/>
        </w:rPr>
        <w:tab/>
        <w:t xml:space="preserve">] </w:t>
      </w:r>
      <w:r w:rsidR="00916621" w:rsidRPr="006A7AF2">
        <w:rPr>
          <w:rStyle w:val="DeltaViewInsertion"/>
          <w:color w:val="auto"/>
          <w:u w:val="none"/>
        </w:rPr>
        <w:t>Transmission Interface Site</w:t>
      </w:r>
      <w:r w:rsidR="00916621" w:rsidRPr="006A7AF2">
        <w:rPr>
          <w:rStyle w:val="DeltaViewInsertion"/>
          <w:b w:val="0"/>
          <w:bCs w:val="0"/>
          <w:color w:val="auto"/>
          <w:u w:val="none"/>
        </w:rPr>
        <w:t>]</w:t>
      </w:r>
      <w:bookmarkStart w:id="102" w:name="_DV_M82"/>
      <w:bookmarkEnd w:id="101"/>
      <w:bookmarkEnd w:id="102"/>
      <w:r w:rsidR="00916621" w:rsidRPr="006A7AF2">
        <w:rPr>
          <w:b w:val="0"/>
          <w:bCs w:val="0"/>
          <w:sz w:val="24"/>
          <w:szCs w:val="24"/>
        </w:rPr>
        <w:t>.</w:t>
      </w:r>
    </w:p>
    <w:p w14:paraId="4E7C1B73" w14:textId="77777777" w:rsidR="00C56CD5" w:rsidRDefault="00C56CD5">
      <w:pPr>
        <w:pStyle w:val="Heading2"/>
        <w:keepNext w:val="0"/>
        <w:widowControl/>
        <w:spacing w:before="0"/>
        <w:jc w:val="both"/>
        <w:rPr>
          <w:b w:val="0"/>
          <w:bCs w:val="0"/>
          <w:sz w:val="24"/>
          <w:szCs w:val="24"/>
        </w:rPr>
      </w:pPr>
    </w:p>
    <w:p w14:paraId="0A35E6DE"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3" w:name="_DV_M83"/>
      <w:bookmarkEnd w:id="103"/>
      <w:r>
        <w:rPr>
          <w:b w:val="0"/>
          <w:bCs w:val="0"/>
          <w:sz w:val="24"/>
          <w:szCs w:val="24"/>
        </w:rPr>
        <w:t xml:space="preserve">We agree to pay </w:t>
      </w:r>
      <w:r>
        <w:rPr>
          <w:sz w:val="24"/>
          <w:szCs w:val="24"/>
        </w:rPr>
        <w:t>The Company’s</w:t>
      </w:r>
      <w:r>
        <w:rPr>
          <w:b w:val="0"/>
          <w:bCs w:val="0"/>
          <w:sz w:val="24"/>
          <w:szCs w:val="24"/>
        </w:rPr>
        <w:t xml:space="preserve"> Engineering Charges on the terms specified in the Notes to the </w:t>
      </w:r>
      <w:r>
        <w:rPr>
          <w:sz w:val="24"/>
          <w:szCs w:val="24"/>
        </w:rPr>
        <w:t>Connection Application</w:t>
      </w:r>
      <w:r>
        <w:rPr>
          <w:b w:val="0"/>
          <w:bCs w:val="0"/>
          <w:sz w:val="24"/>
          <w:szCs w:val="24"/>
        </w:rPr>
        <w:t>.</w:t>
      </w:r>
    </w:p>
    <w:p w14:paraId="50E68F31" w14:textId="77777777" w:rsidR="00C56CD5" w:rsidRDefault="00C56CD5">
      <w:pPr>
        <w:pStyle w:val="Heading2"/>
        <w:keepNext w:val="0"/>
        <w:widowControl/>
        <w:spacing w:before="0"/>
        <w:jc w:val="both"/>
        <w:rPr>
          <w:b w:val="0"/>
          <w:bCs w:val="0"/>
          <w:sz w:val="24"/>
          <w:szCs w:val="24"/>
        </w:rPr>
      </w:pPr>
    </w:p>
    <w:p w14:paraId="38101BA6"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4" w:name="_DV_M84"/>
      <w:bookmarkEnd w:id="104"/>
      <w:r>
        <w:rPr>
          <w:b w:val="0"/>
          <w:bCs w:val="0"/>
          <w:sz w:val="24"/>
          <w:szCs w:val="24"/>
        </w:rPr>
        <w:t>We will promptly inform</w:t>
      </w:r>
      <w:r>
        <w:rPr>
          <w:sz w:val="24"/>
          <w:szCs w:val="24"/>
        </w:rPr>
        <w:t xml:space="preserve"> The Company</w:t>
      </w:r>
      <w:r>
        <w:rPr>
          <w:b w:val="0"/>
          <w:bCs w:val="0"/>
          <w:sz w:val="24"/>
          <w:szCs w:val="24"/>
        </w:rPr>
        <w:t xml:space="preserve"> of any change in the information given in this </w:t>
      </w:r>
      <w:r>
        <w:rPr>
          <w:sz w:val="24"/>
          <w:szCs w:val="24"/>
        </w:rPr>
        <w:t>Application</w:t>
      </w:r>
      <w:r>
        <w:rPr>
          <w:b w:val="0"/>
          <w:bCs w:val="0"/>
          <w:sz w:val="24"/>
          <w:szCs w:val="24"/>
        </w:rPr>
        <w:t xml:space="preserve"> as quickly as practicable after becoming aware of any such change.</w:t>
      </w:r>
    </w:p>
    <w:p w14:paraId="5D0188C5" w14:textId="77777777" w:rsidR="00C56CD5" w:rsidRDefault="00C56CD5">
      <w:pPr>
        <w:pStyle w:val="Heading2"/>
        <w:keepNext w:val="0"/>
        <w:widowControl/>
        <w:spacing w:before="0"/>
        <w:jc w:val="both"/>
        <w:rPr>
          <w:b w:val="0"/>
          <w:bCs w:val="0"/>
          <w:sz w:val="24"/>
          <w:szCs w:val="24"/>
        </w:rPr>
      </w:pPr>
    </w:p>
    <w:p w14:paraId="1EE8C2C3"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5" w:name="_DV_M85"/>
      <w:bookmarkEnd w:id="105"/>
      <w:r>
        <w:rPr>
          <w:b w:val="0"/>
          <w:bCs w:val="0"/>
          <w:sz w:val="24"/>
          <w:szCs w:val="24"/>
        </w:rPr>
        <w:t xml:space="preserve">We authorise the release of certain information, on the grounds of commercial confidentiality, to the appropriate </w:t>
      </w:r>
      <w:r>
        <w:rPr>
          <w:sz w:val="24"/>
          <w:szCs w:val="24"/>
        </w:rPr>
        <w:t xml:space="preserve">Public Distribution System Operator(s) </w:t>
      </w:r>
      <w:r>
        <w:rPr>
          <w:b w:val="0"/>
          <w:bCs w:val="0"/>
          <w:sz w:val="24"/>
          <w:szCs w:val="24"/>
        </w:rPr>
        <w:t xml:space="preserve">or </w:t>
      </w:r>
      <w:r>
        <w:rPr>
          <w:sz w:val="24"/>
          <w:szCs w:val="24"/>
        </w:rPr>
        <w:t>Relevant</w:t>
      </w:r>
      <w:r>
        <w:rPr>
          <w:b w:val="0"/>
          <w:bCs w:val="0"/>
          <w:sz w:val="24"/>
          <w:szCs w:val="24"/>
        </w:rPr>
        <w:t xml:space="preserve"> </w:t>
      </w:r>
      <w:r>
        <w:rPr>
          <w:sz w:val="24"/>
          <w:szCs w:val="24"/>
        </w:rPr>
        <w:t>Transmission Licensees</w:t>
      </w:r>
      <w:r>
        <w:rPr>
          <w:b w:val="0"/>
          <w:bCs w:val="0"/>
          <w:sz w:val="24"/>
          <w:szCs w:val="24"/>
        </w:rPr>
        <w:t xml:space="preserve"> should it be considered necessary.</w:t>
      </w:r>
    </w:p>
    <w:p w14:paraId="62847A78" w14:textId="77777777" w:rsidR="00C56CD5" w:rsidRDefault="00C56CD5">
      <w:pPr>
        <w:pStyle w:val="Heading2"/>
        <w:keepNext w:val="0"/>
        <w:widowControl/>
        <w:spacing w:before="0"/>
        <w:jc w:val="both"/>
        <w:rPr>
          <w:b w:val="0"/>
          <w:bCs w:val="0"/>
          <w:sz w:val="24"/>
          <w:szCs w:val="24"/>
        </w:rPr>
      </w:pPr>
    </w:p>
    <w:p w14:paraId="0F5B4050" w14:textId="77777777" w:rsidR="00C56CD5" w:rsidRDefault="00C56CD5">
      <w:pPr>
        <w:pStyle w:val="Heading2"/>
        <w:keepNext w:val="0"/>
        <w:widowControl/>
        <w:numPr>
          <w:ilvl w:val="0"/>
          <w:numId w:val="4"/>
        </w:numPr>
        <w:tabs>
          <w:tab w:val="clear" w:pos="360"/>
        </w:tabs>
        <w:spacing w:before="0"/>
        <w:jc w:val="both"/>
        <w:rPr>
          <w:sz w:val="24"/>
          <w:szCs w:val="24"/>
        </w:rPr>
      </w:pPr>
      <w:bookmarkStart w:id="106" w:name="_DV_M86"/>
      <w:bookmarkEnd w:id="106"/>
      <w:r>
        <w:rPr>
          <w:b w:val="0"/>
          <w:bCs w:val="0"/>
          <w:sz w:val="24"/>
          <w:szCs w:val="24"/>
        </w:rPr>
        <w:t xml:space="preserve">We confirm that we do/do not meet </w:t>
      </w:r>
      <w:r>
        <w:rPr>
          <w:sz w:val="24"/>
          <w:szCs w:val="24"/>
        </w:rPr>
        <w:t>The Company’s Credit Rating/Approved Credit Rating</w:t>
      </w:r>
      <w:r>
        <w:rPr>
          <w:b w:val="0"/>
          <w:bCs w:val="0"/>
          <w:sz w:val="24"/>
          <w:szCs w:val="24"/>
        </w:rPr>
        <w:t>.</w:t>
      </w:r>
    </w:p>
    <w:p w14:paraId="3ABEF40F" w14:textId="77777777" w:rsidR="00C56CD5" w:rsidRDefault="00C56CD5">
      <w:pPr>
        <w:pStyle w:val="Heading2"/>
        <w:keepNext w:val="0"/>
        <w:widowControl/>
        <w:spacing w:before="0"/>
        <w:jc w:val="both"/>
        <w:rPr>
          <w:sz w:val="24"/>
          <w:szCs w:val="24"/>
        </w:rPr>
      </w:pPr>
    </w:p>
    <w:p w14:paraId="4AA5C9BA"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7" w:name="_DV_M87"/>
      <w:bookmarkEnd w:id="107"/>
      <w:r>
        <w:rPr>
          <w:b w:val="0"/>
          <w:bCs w:val="0"/>
          <w:sz w:val="24"/>
          <w:szCs w:val="24"/>
        </w:rPr>
        <w:t xml:space="preserve">We confirm our agreement to the disclosure in the manner set out in Paragraph 6.30.3 of </w:t>
      </w:r>
      <w:r>
        <w:rPr>
          <w:sz w:val="24"/>
          <w:szCs w:val="24"/>
        </w:rPr>
        <w:t>CUSC</w:t>
      </w:r>
      <w:r>
        <w:rPr>
          <w:b w:val="0"/>
          <w:bCs w:val="0"/>
          <w:sz w:val="24"/>
          <w:szCs w:val="24"/>
        </w:rPr>
        <w:t xml:space="preserve"> of the information specified in such Paragraph.</w:t>
      </w:r>
    </w:p>
    <w:p w14:paraId="5538BC16" w14:textId="77777777" w:rsidR="00C56CD5" w:rsidRDefault="00C56CD5">
      <w:pPr>
        <w:pStyle w:val="Heading2"/>
        <w:keepNext w:val="0"/>
        <w:widowControl/>
        <w:spacing w:before="0"/>
        <w:jc w:val="both"/>
        <w:rPr>
          <w:b w:val="0"/>
          <w:bCs w:val="0"/>
          <w:sz w:val="24"/>
          <w:szCs w:val="24"/>
        </w:rPr>
      </w:pPr>
    </w:p>
    <w:p w14:paraId="7C9477D2" w14:textId="77777777" w:rsidR="00C56CD5" w:rsidRPr="00961A03" w:rsidRDefault="00C56CD5">
      <w:pPr>
        <w:pStyle w:val="Heading2"/>
        <w:keepNext w:val="0"/>
        <w:widowControl/>
        <w:numPr>
          <w:ilvl w:val="0"/>
          <w:numId w:val="4"/>
        </w:numPr>
        <w:tabs>
          <w:tab w:val="clear" w:pos="360"/>
        </w:tabs>
        <w:spacing w:before="0"/>
        <w:jc w:val="both"/>
        <w:rPr>
          <w:b w:val="0"/>
          <w:bCs w:val="0"/>
          <w:i/>
          <w:iCs/>
          <w:sz w:val="24"/>
          <w:szCs w:val="24"/>
        </w:rPr>
      </w:pPr>
      <w:bookmarkStart w:id="108" w:name="_DV_M88"/>
      <w:bookmarkEnd w:id="108"/>
      <w:r>
        <w:rPr>
          <w:b w:val="0"/>
          <w:bCs w:val="0"/>
          <w:sz w:val="24"/>
          <w:szCs w:val="24"/>
        </w:rPr>
        <w:t xml:space="preserve">We </w:t>
      </w:r>
      <w:r w:rsidRPr="00961A03">
        <w:rPr>
          <w:b w:val="0"/>
          <w:bCs w:val="0"/>
          <w:sz w:val="24"/>
          <w:szCs w:val="24"/>
        </w:rPr>
        <w:t xml:space="preserve">confirm that this </w:t>
      </w:r>
      <w:r w:rsidRPr="00961A03">
        <w:rPr>
          <w:sz w:val="24"/>
          <w:szCs w:val="24"/>
        </w:rPr>
        <w:t>Modification</w:t>
      </w:r>
      <w:r w:rsidRPr="00961A03">
        <w:rPr>
          <w:b w:val="0"/>
          <w:bCs w:val="0"/>
          <w:sz w:val="24"/>
          <w:szCs w:val="24"/>
        </w:rPr>
        <w:t xml:space="preserve"> is associated with a:</w:t>
      </w:r>
    </w:p>
    <w:p w14:paraId="66C5BFB4" w14:textId="77777777" w:rsidR="00C56CD5" w:rsidRPr="00961A03" w:rsidRDefault="00C56CD5">
      <w:pPr>
        <w:pStyle w:val="Heading2"/>
        <w:keepNext w:val="0"/>
        <w:widowControl/>
        <w:spacing w:before="0"/>
        <w:jc w:val="both"/>
        <w:rPr>
          <w:b w:val="0"/>
          <w:bCs w:val="0"/>
          <w:i/>
          <w:iCs/>
          <w:sz w:val="24"/>
          <w:szCs w:val="24"/>
        </w:rPr>
      </w:pPr>
    </w:p>
    <w:p w14:paraId="4B584584" w14:textId="77777777" w:rsidR="00C56CD5" w:rsidRPr="00961A03" w:rsidRDefault="00C56CD5">
      <w:pPr>
        <w:pStyle w:val="Heading2"/>
        <w:keepNext w:val="0"/>
        <w:widowControl/>
        <w:spacing w:before="0"/>
        <w:ind w:left="851"/>
        <w:jc w:val="both"/>
        <w:rPr>
          <w:b w:val="0"/>
          <w:bCs w:val="0"/>
          <w:sz w:val="24"/>
          <w:szCs w:val="24"/>
        </w:rPr>
      </w:pPr>
      <w:bookmarkStart w:id="109" w:name="_DV_M89"/>
      <w:bookmarkEnd w:id="109"/>
      <w:r w:rsidRPr="00961A03">
        <w:rPr>
          <w:b w:val="0"/>
          <w:bCs w:val="0"/>
          <w:sz w:val="24"/>
          <w:szCs w:val="24"/>
        </w:rPr>
        <w:t>BELLA Application</w:t>
      </w:r>
      <w:r w:rsidRPr="00961A03">
        <w:rPr>
          <w:b w:val="0"/>
          <w:bCs w:val="0"/>
          <w:sz w:val="24"/>
          <w:szCs w:val="24"/>
        </w:rPr>
        <w:tab/>
        <w:t>[  ]</w:t>
      </w:r>
    </w:p>
    <w:p w14:paraId="146FACBA" w14:textId="77777777" w:rsidR="00C56CD5" w:rsidRPr="00961A03" w:rsidRDefault="00C56CD5">
      <w:pPr>
        <w:pStyle w:val="Heading2"/>
        <w:keepNext w:val="0"/>
        <w:widowControl/>
        <w:spacing w:before="0"/>
        <w:ind w:firstLine="851"/>
        <w:jc w:val="both"/>
        <w:rPr>
          <w:ins w:id="110" w:author="Lizzie Timmins (NESO)" w:date="2024-10-16T09:41:00Z"/>
          <w:b w:val="0"/>
          <w:bCs w:val="0"/>
          <w:sz w:val="24"/>
          <w:szCs w:val="24"/>
        </w:rPr>
      </w:pPr>
      <w:bookmarkStart w:id="111" w:name="_DV_M90"/>
      <w:bookmarkEnd w:id="111"/>
      <w:r w:rsidRPr="00961A03">
        <w:rPr>
          <w:b w:val="0"/>
          <w:bCs w:val="0"/>
          <w:sz w:val="24"/>
          <w:szCs w:val="24"/>
        </w:rPr>
        <w:t>BEGA Application</w:t>
      </w:r>
      <w:r w:rsidRPr="00961A03">
        <w:rPr>
          <w:b w:val="0"/>
          <w:bCs w:val="0"/>
          <w:sz w:val="24"/>
          <w:szCs w:val="24"/>
        </w:rPr>
        <w:tab/>
        <w:t>[  ]</w:t>
      </w:r>
    </w:p>
    <w:p w14:paraId="72E4FEA4" w14:textId="78006F06" w:rsidR="00887A0C" w:rsidRPr="00961A03" w:rsidRDefault="00887A0C" w:rsidP="00887A0C">
      <w:pPr>
        <w:pStyle w:val="Heading2"/>
        <w:keepNext w:val="0"/>
        <w:widowControl/>
        <w:spacing w:before="0"/>
        <w:ind w:firstLine="851"/>
        <w:jc w:val="both"/>
        <w:rPr>
          <w:b w:val="0"/>
          <w:bCs w:val="0"/>
          <w:sz w:val="24"/>
          <w:szCs w:val="24"/>
        </w:rPr>
      </w:pPr>
      <w:ins w:id="112" w:author="Lizzie Timmins (NESO)" w:date="2024-10-16T09:41:00Z">
        <w:r w:rsidRPr="00961A03">
          <w:rPr>
            <w:b w:val="0"/>
            <w:bCs w:val="0"/>
            <w:sz w:val="24"/>
            <w:szCs w:val="24"/>
          </w:rPr>
          <w:t>[small or medium] Embedded Power Station [  ]</w:t>
        </w:r>
      </w:ins>
    </w:p>
    <w:p w14:paraId="69B06120" w14:textId="77777777" w:rsidR="00961A03" w:rsidRPr="00961A03" w:rsidRDefault="00C56CD5" w:rsidP="00961A03">
      <w:pPr>
        <w:pStyle w:val="Heading2"/>
        <w:keepNext w:val="0"/>
        <w:widowControl/>
        <w:spacing w:before="0"/>
        <w:ind w:firstLine="851"/>
        <w:jc w:val="both"/>
        <w:rPr>
          <w:ins w:id="113" w:author="Lizzie Timmins (NESO)" w:date="2024-10-16T09:42:00Z"/>
          <w:b w:val="0"/>
          <w:bCs w:val="0"/>
          <w:sz w:val="24"/>
          <w:szCs w:val="24"/>
        </w:rPr>
      </w:pPr>
      <w:bookmarkStart w:id="114" w:name="_DV_M91"/>
      <w:bookmarkEnd w:id="114"/>
      <w:del w:id="115" w:author="Lizzie Timmins (NESO)" w:date="2024-10-16T09:41:00Z">
        <w:r w:rsidRPr="00961A03" w:rsidDel="00DB41AD">
          <w:rPr>
            <w:b w:val="0"/>
            <w:bCs w:val="0"/>
            <w:sz w:val="24"/>
            <w:szCs w:val="24"/>
          </w:rPr>
          <w:delText>Neither</w:delText>
        </w:r>
      </w:del>
      <w:ins w:id="116" w:author="Lizzie Timmins (NESO)" w:date="2024-10-16T09:41:00Z">
        <w:r w:rsidR="00DB41AD" w:rsidRPr="00961A03">
          <w:rPr>
            <w:b w:val="0"/>
            <w:bCs w:val="0"/>
            <w:sz w:val="24"/>
            <w:szCs w:val="24"/>
          </w:rPr>
          <w:t>None of the above</w:t>
        </w:r>
      </w:ins>
      <w:r w:rsidRPr="00961A03">
        <w:rPr>
          <w:b w:val="0"/>
          <w:bCs w:val="0"/>
          <w:sz w:val="24"/>
          <w:szCs w:val="24"/>
        </w:rPr>
        <w:tab/>
      </w:r>
      <w:r w:rsidRPr="00961A03">
        <w:rPr>
          <w:b w:val="0"/>
          <w:bCs w:val="0"/>
          <w:sz w:val="24"/>
          <w:szCs w:val="24"/>
        </w:rPr>
        <w:tab/>
        <w:t>[  ]</w:t>
      </w:r>
    </w:p>
    <w:p w14:paraId="2E8AF499" w14:textId="77777777" w:rsidR="00961A03" w:rsidRPr="00961A03" w:rsidRDefault="00961A03" w:rsidP="00961A03">
      <w:pPr>
        <w:pStyle w:val="Heading2"/>
        <w:keepNext w:val="0"/>
        <w:widowControl/>
        <w:spacing w:before="0"/>
        <w:ind w:firstLine="851"/>
        <w:jc w:val="both"/>
        <w:rPr>
          <w:ins w:id="117" w:author="Lizzie Timmins (NESO)" w:date="2024-10-16T09:42:00Z"/>
          <w:b w:val="0"/>
          <w:bCs w:val="0"/>
          <w:i/>
          <w:iCs/>
          <w:sz w:val="24"/>
          <w:szCs w:val="24"/>
        </w:rPr>
      </w:pPr>
    </w:p>
    <w:p w14:paraId="1B4211E5" w14:textId="30C2E31F" w:rsidR="00C56CD5" w:rsidRPr="00155F0D" w:rsidRDefault="00961A03" w:rsidP="00155F0D">
      <w:pPr>
        <w:pStyle w:val="ListParagraph"/>
        <w:numPr>
          <w:ilvl w:val="0"/>
          <w:numId w:val="4"/>
        </w:numPr>
        <w:spacing w:after="160" w:line="259" w:lineRule="auto"/>
        <w:jc w:val="both"/>
        <w:rPr>
          <w:ins w:id="118" w:author="Angela Quinn (NESO)" w:date="2024-10-18T01:27:00Z"/>
          <w:rFonts w:ascii="Arial" w:eastAsiaTheme="minorHAnsi" w:hAnsi="Arial" w:cs="Arial"/>
          <w:kern w:val="2"/>
          <w:lang w:eastAsia="en-US"/>
          <w14:ligatures w14:val="standardContextual"/>
        </w:rPr>
      </w:pPr>
      <w:ins w:id="119" w:author="Lizzie Timmins (NESO)" w:date="2024-10-16T09:42:00Z">
        <w:r w:rsidRPr="00155F0D">
          <w:rPr>
            <w:rFonts w:ascii="Arial" w:eastAsiaTheme="minorHAnsi" w:hAnsi="Arial" w:cs="Arial"/>
            <w:kern w:val="2"/>
            <w:lang w:eastAsia="en-US"/>
            <w14:ligatures w14:val="standardContextual"/>
          </w:rPr>
          <w:t>We confirm that this</w:t>
        </w:r>
      </w:ins>
      <w:ins w:id="120" w:author="Lizzie Timmins (NESO)" w:date="2024-10-29T10:14:00Z">
        <w:r w:rsidR="00256106">
          <w:rPr>
            <w:rFonts w:ascii="Arial" w:eastAsiaTheme="minorHAnsi" w:hAnsi="Arial" w:cs="Arial"/>
            <w:kern w:val="2"/>
            <w:lang w:eastAsia="en-US"/>
            <w14:ligatures w14:val="standardContextual"/>
          </w:rPr>
          <w:t xml:space="preserve"> </w:t>
        </w:r>
      </w:ins>
      <w:ins w:id="121" w:author="Lizzie Timmins (NESO)" w:date="2024-10-16T09:42:00Z">
        <w:r w:rsidRPr="00155F0D">
          <w:rPr>
            <w:rFonts w:ascii="Arial" w:eastAsiaTheme="minorHAnsi" w:hAnsi="Arial" w:cs="Arial"/>
            <w:b/>
            <w:bCs/>
            <w:kern w:val="2"/>
            <w:lang w:eastAsia="en-US"/>
            <w14:ligatures w14:val="standardContextual"/>
          </w:rPr>
          <w:t>Modification</w:t>
        </w:r>
      </w:ins>
      <w:ins w:id="122" w:author="Lizzie Timmins (NESO)" w:date="2024-10-29T10:15:00Z">
        <w:r w:rsidR="00256106">
          <w:rPr>
            <w:rFonts w:ascii="Arial" w:eastAsiaTheme="minorHAnsi" w:hAnsi="Arial" w:cs="Arial"/>
            <w:b/>
            <w:bCs/>
            <w:kern w:val="2"/>
            <w:lang w:eastAsia="en-US"/>
            <w14:ligatures w14:val="standardContextual"/>
          </w:rPr>
          <w:t xml:space="preserve"> </w:t>
        </w:r>
      </w:ins>
      <w:ins w:id="123" w:author="Angela Quinn (NESO)" w:date="2024-10-18T01:43:00Z">
        <w:r w:rsidR="00155F0D">
          <w:rPr>
            <w:rFonts w:ascii="Arial" w:eastAsiaTheme="minorHAnsi" w:hAnsi="Arial" w:cs="Arial"/>
            <w:kern w:val="2"/>
            <w:lang w:eastAsia="en-US"/>
            <w14:ligatures w14:val="standardContextual"/>
          </w:rPr>
          <w:t>is associated with</w:t>
        </w:r>
      </w:ins>
      <w:ins w:id="124" w:author="Angela Quinn (NESO)" w:date="2024-10-18T01:27:00Z">
        <w:r w:rsidR="00295B36" w:rsidRPr="00155F0D">
          <w:rPr>
            <w:rFonts w:ascii="Arial" w:eastAsiaTheme="minorHAnsi" w:hAnsi="Arial" w:cs="Arial"/>
            <w:kern w:val="2"/>
            <w:lang w:eastAsia="en-US"/>
            <w14:ligatures w14:val="standardContextual"/>
          </w:rPr>
          <w:t>:</w:t>
        </w:r>
      </w:ins>
    </w:p>
    <w:p w14:paraId="609EAA5A" w14:textId="77777777" w:rsidR="00295B36" w:rsidRDefault="00295B36" w:rsidP="00295B36">
      <w:pPr>
        <w:pStyle w:val="ListParagraph"/>
        <w:spacing w:after="160" w:line="259" w:lineRule="auto"/>
        <w:ind w:left="360"/>
        <w:jc w:val="both"/>
        <w:rPr>
          <w:ins w:id="125" w:author="Angela Quinn (NESO)" w:date="2024-10-18T01:27:00Z"/>
          <w:rFonts w:ascii="Arial" w:eastAsiaTheme="minorHAnsi" w:hAnsi="Arial" w:cs="Arial"/>
          <w:kern w:val="2"/>
          <w:lang w:eastAsia="en-US"/>
          <w14:ligatures w14:val="standardContextual"/>
        </w:rPr>
      </w:pPr>
    </w:p>
    <w:p w14:paraId="521D176D" w14:textId="05695539" w:rsidR="00295B36" w:rsidRDefault="00295B36" w:rsidP="00295B36">
      <w:pPr>
        <w:pStyle w:val="ListParagraph"/>
        <w:spacing w:after="160" w:line="259" w:lineRule="auto"/>
        <w:ind w:left="360"/>
        <w:jc w:val="both"/>
        <w:rPr>
          <w:ins w:id="126" w:author="Angela Quinn (NESO)" w:date="2024-10-18T01:29:00Z"/>
          <w:rFonts w:ascii="Arial" w:eastAsiaTheme="minorHAnsi" w:hAnsi="Arial" w:cs="Arial"/>
          <w:b/>
          <w:bCs/>
          <w:kern w:val="2"/>
          <w:lang w:eastAsia="en-US"/>
          <w14:ligatures w14:val="standardContextual"/>
        </w:rPr>
      </w:pPr>
      <w:bookmarkStart w:id="127" w:name="_Hlk180108078"/>
      <w:ins w:id="128" w:author="Angela Quinn (NESO)" w:date="2024-10-18T01:28:00Z">
        <w:r w:rsidRPr="00155F0D">
          <w:rPr>
            <w:rFonts w:ascii="Arial" w:eastAsiaTheme="minorHAnsi" w:hAnsi="Arial" w:cs="Arial"/>
            <w:b/>
            <w:bCs/>
            <w:kern w:val="2"/>
            <w:lang w:eastAsia="en-US"/>
            <w14:ligatures w14:val="standardContextual"/>
          </w:rPr>
          <w:t>Gate 1 Agreements</w:t>
        </w:r>
      </w:ins>
      <w:ins w:id="129" w:author="Angela Quinn (NESO)" w:date="2024-10-18T01:29:00Z">
        <w:r>
          <w:rPr>
            <w:rFonts w:ascii="Arial" w:eastAsiaTheme="minorHAnsi" w:hAnsi="Arial" w:cs="Arial"/>
            <w:kern w:val="2"/>
            <w:lang w:eastAsia="en-US"/>
            <w14:ligatures w14:val="standardContextual"/>
          </w:rPr>
          <w:t xml:space="preserve"> </w:t>
        </w:r>
        <w:bookmarkEnd w:id="127"/>
        <w:r>
          <w:rPr>
            <w:rFonts w:ascii="Arial" w:eastAsiaTheme="minorHAnsi" w:hAnsi="Arial" w:cs="Arial"/>
            <w:kern w:val="2"/>
            <w:lang w:eastAsia="en-US"/>
            <w14:ligatures w14:val="standardContextual"/>
          </w:rPr>
          <w:t xml:space="preserve">with/without </w:t>
        </w:r>
        <w:r w:rsidRPr="00155F0D">
          <w:rPr>
            <w:rFonts w:ascii="Arial" w:eastAsiaTheme="minorHAnsi" w:hAnsi="Arial" w:cs="Arial"/>
            <w:b/>
            <w:bCs/>
            <w:kern w:val="2"/>
            <w:lang w:eastAsia="en-US"/>
            <w14:ligatures w14:val="standardContextual"/>
          </w:rPr>
          <w:t>Reservation</w:t>
        </w:r>
        <w:r>
          <w:rPr>
            <w:rFonts w:ascii="Arial" w:eastAsiaTheme="minorHAnsi" w:hAnsi="Arial" w:cs="Arial"/>
            <w:b/>
            <w:bCs/>
            <w:kern w:val="2"/>
            <w:lang w:eastAsia="en-US"/>
            <w14:ligatures w14:val="standardContextual"/>
          </w:rPr>
          <w:t xml:space="preserve"> </w:t>
        </w:r>
      </w:ins>
      <w:ins w:id="130" w:author="Angela Quinn (NESO)" w:date="2024-10-18T01:44:00Z">
        <w:r w:rsidR="00155F0D">
          <w:rPr>
            <w:rFonts w:ascii="Arial" w:eastAsiaTheme="minorHAnsi" w:hAnsi="Arial" w:cs="Arial"/>
            <w:b/>
            <w:bCs/>
            <w:kern w:val="2"/>
            <w:lang w:eastAsia="en-US"/>
            <w14:ligatures w14:val="standardContextual"/>
          </w:rPr>
          <w:t xml:space="preserve">[ </w:t>
        </w:r>
      </w:ins>
      <w:ins w:id="131" w:author="Angela Quinn (NESO)" w:date="2024-10-18T01:45:00Z">
        <w:r w:rsidR="00155F0D">
          <w:rPr>
            <w:rFonts w:ascii="Arial" w:eastAsiaTheme="minorHAnsi" w:hAnsi="Arial" w:cs="Arial"/>
            <w:b/>
            <w:bCs/>
            <w:kern w:val="2"/>
            <w:lang w:eastAsia="en-US"/>
            <w14:ligatures w14:val="standardContextual"/>
          </w:rPr>
          <w:t xml:space="preserve"> ]</w:t>
        </w:r>
      </w:ins>
    </w:p>
    <w:p w14:paraId="409CF0BB" w14:textId="37F4CC4B" w:rsidR="00155F0D" w:rsidRDefault="00155F0D" w:rsidP="00295B36">
      <w:pPr>
        <w:pStyle w:val="ListParagraph"/>
        <w:spacing w:after="160" w:line="259" w:lineRule="auto"/>
        <w:ind w:left="360"/>
        <w:jc w:val="both"/>
        <w:rPr>
          <w:ins w:id="132" w:author="Angela Quinn (NESO)" w:date="2024-10-18T01:40:00Z"/>
          <w:rFonts w:ascii="Arial" w:eastAsiaTheme="minorHAnsi" w:hAnsi="Arial" w:cs="Arial"/>
          <w:kern w:val="2"/>
          <w:lang w:eastAsia="en-US"/>
          <w14:ligatures w14:val="standardContextual"/>
        </w:rPr>
      </w:pPr>
      <w:ins w:id="133" w:author="Angela Quinn (NESO)" w:date="2024-10-18T01:43:00Z">
        <w:r w:rsidRPr="00155F0D">
          <w:rPr>
            <w:rFonts w:ascii="Arial" w:eastAsiaTheme="minorHAnsi" w:hAnsi="Arial" w:cs="Arial"/>
            <w:b/>
            <w:bCs/>
            <w:kern w:val="2"/>
            <w:lang w:eastAsia="en-US"/>
            <w14:ligatures w14:val="standardContextual"/>
          </w:rPr>
          <w:t>Gate 1 Agreements</w:t>
        </w:r>
      </w:ins>
      <w:ins w:id="134" w:author="Angela Quinn (NESO)" w:date="2024-10-18T01:38:00Z">
        <w:r>
          <w:rPr>
            <w:rFonts w:ascii="Arial" w:eastAsiaTheme="minorHAnsi" w:hAnsi="Arial" w:cs="Arial"/>
            <w:kern w:val="2"/>
            <w:lang w:eastAsia="en-US"/>
            <w14:ligatures w14:val="standardContextual"/>
          </w:rPr>
          <w:t xml:space="preserve"> </w:t>
        </w:r>
      </w:ins>
      <w:ins w:id="135" w:author="Angela Quinn (NESO)" w:date="2024-10-18T01:39:00Z">
        <w:r>
          <w:rPr>
            <w:rFonts w:ascii="Arial" w:eastAsiaTheme="minorHAnsi" w:hAnsi="Arial" w:cs="Arial"/>
            <w:kern w:val="2"/>
            <w:lang w:eastAsia="en-US"/>
            <w14:ligatures w14:val="standardContextual"/>
          </w:rPr>
          <w:t>which are to remain as</w:t>
        </w:r>
      </w:ins>
      <w:ins w:id="136" w:author="Angela Quinn (NESO)" w:date="2024-10-18T01:40:00Z">
        <w:r>
          <w:rPr>
            <w:rFonts w:ascii="Arial" w:eastAsiaTheme="minorHAnsi" w:hAnsi="Arial" w:cs="Arial"/>
            <w:kern w:val="2"/>
            <w:lang w:eastAsia="en-US"/>
            <w14:ligatures w14:val="standardContextual"/>
          </w:rPr>
          <w:t xml:space="preserve"> </w:t>
        </w:r>
      </w:ins>
      <w:ins w:id="137" w:author="Angela Quinn (NESO)" w:date="2024-10-18T01:41:00Z">
        <w:r w:rsidRPr="00946037">
          <w:rPr>
            <w:rFonts w:ascii="Arial" w:eastAsiaTheme="minorHAnsi" w:hAnsi="Arial" w:cs="Arial"/>
            <w:b/>
            <w:bCs/>
            <w:kern w:val="2"/>
            <w:lang w:eastAsia="en-US"/>
            <w14:ligatures w14:val="standardContextual"/>
          </w:rPr>
          <w:t>Gate 1 Agreements</w:t>
        </w:r>
      </w:ins>
      <w:ins w:id="138" w:author="Angela Quinn (NESO)" w:date="2024-10-18T01:45:00Z">
        <w:r>
          <w:rPr>
            <w:rFonts w:ascii="Arial" w:eastAsiaTheme="minorHAnsi" w:hAnsi="Arial" w:cs="Arial"/>
            <w:b/>
            <w:bCs/>
            <w:kern w:val="2"/>
            <w:lang w:eastAsia="en-US"/>
            <w14:ligatures w14:val="standardContextual"/>
          </w:rPr>
          <w:t xml:space="preserve"> [ ]</w:t>
        </w:r>
      </w:ins>
    </w:p>
    <w:p w14:paraId="0710D51F" w14:textId="13FDE9DF" w:rsidR="00295B36" w:rsidRDefault="00295B36" w:rsidP="00295B36">
      <w:pPr>
        <w:pStyle w:val="ListParagraph"/>
        <w:spacing w:after="160" w:line="259" w:lineRule="auto"/>
        <w:ind w:left="360"/>
        <w:jc w:val="both"/>
        <w:rPr>
          <w:ins w:id="139" w:author="Angela Quinn (NESO)" w:date="2024-10-18T01:46:00Z"/>
          <w:rFonts w:ascii="Arial" w:eastAsiaTheme="minorHAnsi" w:hAnsi="Arial" w:cs="Arial"/>
          <w:kern w:val="2"/>
          <w:lang w:eastAsia="en-US"/>
          <w14:ligatures w14:val="standardContextual"/>
        </w:rPr>
      </w:pPr>
      <w:ins w:id="140" w:author="Angela Quinn (NESO)" w:date="2024-10-18T01:32:00Z">
        <w:r w:rsidRPr="00155F0D">
          <w:rPr>
            <w:rFonts w:ascii="Arial" w:eastAsiaTheme="minorHAnsi" w:hAnsi="Arial" w:cs="Arial"/>
            <w:b/>
            <w:bCs/>
            <w:kern w:val="2"/>
            <w:lang w:eastAsia="en-US"/>
            <w14:ligatures w14:val="standardContextual"/>
          </w:rPr>
          <w:t>Gate 1 Agreements</w:t>
        </w:r>
        <w:r>
          <w:rPr>
            <w:rFonts w:ascii="Arial" w:eastAsiaTheme="minorHAnsi" w:hAnsi="Arial" w:cs="Arial"/>
            <w:kern w:val="2"/>
            <w:lang w:eastAsia="en-US"/>
            <w14:ligatures w14:val="standardContextual"/>
          </w:rPr>
          <w:t xml:space="preserve"> </w:t>
        </w:r>
      </w:ins>
      <w:ins w:id="141" w:author="Angela Quinn (NESO)" w:date="2024-10-18T01:36:00Z">
        <w:r w:rsidR="00155F0D">
          <w:rPr>
            <w:rFonts w:ascii="Arial" w:eastAsiaTheme="minorHAnsi" w:hAnsi="Arial" w:cs="Arial"/>
            <w:kern w:val="2"/>
            <w:lang w:eastAsia="en-US"/>
            <w14:ligatures w14:val="standardContextual"/>
          </w:rPr>
          <w:t xml:space="preserve">which the </w:t>
        </w:r>
        <w:r w:rsidR="00155F0D" w:rsidRPr="00155F0D">
          <w:rPr>
            <w:rFonts w:ascii="Arial" w:eastAsiaTheme="minorHAnsi" w:hAnsi="Arial" w:cs="Arial"/>
            <w:b/>
            <w:bCs/>
            <w:kern w:val="2"/>
            <w:lang w:eastAsia="en-US"/>
            <w14:ligatures w14:val="standardContextual"/>
          </w:rPr>
          <w:t>Applicant</w:t>
        </w:r>
        <w:r w:rsidR="00155F0D">
          <w:rPr>
            <w:rFonts w:ascii="Arial" w:eastAsiaTheme="minorHAnsi" w:hAnsi="Arial" w:cs="Arial"/>
            <w:kern w:val="2"/>
            <w:lang w:eastAsia="en-US"/>
            <w14:ligatures w14:val="standardContextual"/>
          </w:rPr>
          <w:t xml:space="preserve"> wishes to </w:t>
        </w:r>
      </w:ins>
      <w:ins w:id="142" w:author="Angela Quinn (NESO)" w:date="2024-10-18T01:37:00Z">
        <w:r w:rsidR="00155F0D">
          <w:rPr>
            <w:rFonts w:ascii="Arial" w:eastAsiaTheme="minorHAnsi" w:hAnsi="Arial" w:cs="Arial"/>
            <w:kern w:val="2"/>
            <w:lang w:eastAsia="en-US"/>
            <w14:ligatures w14:val="standardContextual"/>
          </w:rPr>
          <w:t xml:space="preserve">modify into </w:t>
        </w:r>
        <w:r w:rsidR="00155F0D" w:rsidRPr="00155F0D">
          <w:rPr>
            <w:rFonts w:ascii="Arial" w:eastAsiaTheme="minorHAnsi" w:hAnsi="Arial" w:cs="Arial"/>
            <w:b/>
            <w:bCs/>
            <w:kern w:val="2"/>
            <w:lang w:eastAsia="en-US"/>
            <w14:ligatures w14:val="standardContextual"/>
          </w:rPr>
          <w:t>Gate 2 Agreements</w:t>
        </w:r>
      </w:ins>
      <w:ins w:id="143" w:author="Angela Quinn (NESO)" w:date="2024-10-18T01:36:00Z">
        <w:r w:rsidR="00155F0D">
          <w:rPr>
            <w:rFonts w:ascii="Arial" w:eastAsiaTheme="minorHAnsi" w:hAnsi="Arial" w:cs="Arial"/>
            <w:kern w:val="2"/>
            <w:lang w:eastAsia="en-US"/>
            <w14:ligatures w14:val="standardContextual"/>
          </w:rPr>
          <w:t xml:space="preserve"> </w:t>
        </w:r>
      </w:ins>
      <w:ins w:id="144" w:author="Angela Quinn (NESO)" w:date="2024-10-18T01:32:00Z">
        <w:r>
          <w:rPr>
            <w:rFonts w:ascii="Arial" w:eastAsiaTheme="minorHAnsi" w:hAnsi="Arial" w:cs="Arial"/>
            <w:kern w:val="2"/>
            <w:lang w:eastAsia="en-US"/>
            <w14:ligatures w14:val="standardContextual"/>
          </w:rPr>
          <w:t xml:space="preserve"> </w:t>
        </w:r>
      </w:ins>
      <w:ins w:id="145" w:author="Angela Quinn (NESO)" w:date="2024-10-18T01:45:00Z">
        <w:r w:rsidR="00155F0D">
          <w:rPr>
            <w:rFonts w:ascii="Arial" w:eastAsiaTheme="minorHAnsi" w:hAnsi="Arial" w:cs="Arial"/>
            <w:kern w:val="2"/>
            <w:lang w:eastAsia="en-US"/>
            <w14:ligatures w14:val="standardContextual"/>
          </w:rPr>
          <w:t>[  ]</w:t>
        </w:r>
      </w:ins>
    </w:p>
    <w:p w14:paraId="24BABA5E" w14:textId="77777777" w:rsidR="00155F0D" w:rsidRDefault="00155F0D" w:rsidP="00295B36">
      <w:pPr>
        <w:pStyle w:val="ListParagraph"/>
        <w:spacing w:after="160" w:line="259" w:lineRule="auto"/>
        <w:ind w:left="360"/>
        <w:jc w:val="both"/>
        <w:rPr>
          <w:ins w:id="146" w:author="Angela Quinn (NESO)" w:date="2024-10-18T01:45:00Z"/>
          <w:rFonts w:ascii="Arial" w:eastAsiaTheme="minorHAnsi" w:hAnsi="Arial" w:cs="Arial"/>
          <w:kern w:val="2"/>
          <w:lang w:eastAsia="en-US"/>
          <w14:ligatures w14:val="standardContextual"/>
        </w:rPr>
      </w:pPr>
    </w:p>
    <w:p w14:paraId="7441246F" w14:textId="79543E79" w:rsidR="00155F0D" w:rsidRPr="00155F0D" w:rsidRDefault="00155F0D" w:rsidP="00155F0D">
      <w:pPr>
        <w:pStyle w:val="ListParagraph"/>
        <w:numPr>
          <w:ilvl w:val="0"/>
          <w:numId w:val="4"/>
        </w:numPr>
        <w:spacing w:after="160" w:line="259" w:lineRule="auto"/>
        <w:jc w:val="both"/>
        <w:rPr>
          <w:ins w:id="147" w:author="Angela Quinn (NESO)" w:date="2024-10-18T01:28:00Z"/>
          <w:rFonts w:ascii="Arial" w:eastAsiaTheme="minorHAnsi" w:hAnsi="Arial" w:cs="Arial"/>
          <w:kern w:val="2"/>
          <w:lang w:eastAsia="en-US"/>
          <w14:ligatures w14:val="standardContextual"/>
        </w:rPr>
      </w:pPr>
      <w:ins w:id="148" w:author="Angela Quinn (NESO)" w:date="2024-10-18T01:45:00Z">
        <w:r>
          <w:rPr>
            <w:rFonts w:ascii="Arial" w:eastAsiaTheme="minorHAnsi" w:hAnsi="Arial" w:cs="Arial"/>
            <w:kern w:val="2"/>
            <w:lang w:eastAsia="en-US"/>
            <w14:ligatures w14:val="standardContextual"/>
          </w:rPr>
          <w:t xml:space="preserve">We confirm this </w:t>
        </w:r>
        <w:r w:rsidRPr="00155F0D">
          <w:rPr>
            <w:rFonts w:ascii="Arial" w:eastAsiaTheme="minorHAnsi" w:hAnsi="Arial" w:cs="Arial"/>
            <w:b/>
            <w:bCs/>
            <w:kern w:val="2"/>
            <w:lang w:eastAsia="en-US"/>
            <w14:ligatures w14:val="standardContextual"/>
          </w:rPr>
          <w:t>Modification</w:t>
        </w:r>
        <w:r>
          <w:rPr>
            <w:rFonts w:ascii="Arial" w:eastAsiaTheme="minorHAnsi" w:hAnsi="Arial" w:cs="Arial"/>
            <w:kern w:val="2"/>
            <w:lang w:eastAsia="en-US"/>
            <w14:ligatures w14:val="standardContextual"/>
          </w:rPr>
          <w:t xml:space="preserve"> is/is not a </w:t>
        </w:r>
        <w:r w:rsidRPr="00155F0D">
          <w:rPr>
            <w:rFonts w:ascii="Arial" w:eastAsiaTheme="minorHAnsi" w:hAnsi="Arial" w:cs="Arial"/>
            <w:b/>
            <w:bCs/>
            <w:kern w:val="2"/>
            <w:lang w:eastAsia="en-US"/>
            <w14:ligatures w14:val="standardContextual"/>
          </w:rPr>
          <w:t>Modification</w:t>
        </w:r>
        <w:r>
          <w:rPr>
            <w:rFonts w:ascii="Arial" w:eastAsiaTheme="minorHAnsi" w:hAnsi="Arial" w:cs="Arial"/>
            <w:kern w:val="2"/>
            <w:lang w:eastAsia="en-US"/>
            <w14:ligatures w14:val="standardContextual"/>
          </w:rPr>
          <w:t xml:space="preserve"> </w:t>
        </w:r>
      </w:ins>
      <w:ins w:id="149" w:author="Angela Quinn (NESO)" w:date="2024-10-18T01:46:00Z">
        <w:r>
          <w:rPr>
            <w:rFonts w:ascii="Arial" w:eastAsiaTheme="minorHAnsi" w:hAnsi="Arial" w:cs="Arial"/>
            <w:kern w:val="2"/>
            <w:lang w:eastAsia="en-US"/>
            <w14:ligatures w14:val="standardContextual"/>
          </w:rPr>
          <w:t xml:space="preserve">of a type </w:t>
        </w:r>
      </w:ins>
      <w:ins w:id="150" w:author="Angela Quinn (NESO)" w:date="2024-10-18T01:45:00Z">
        <w:r>
          <w:rPr>
            <w:rFonts w:ascii="Arial" w:eastAsiaTheme="minorHAnsi" w:hAnsi="Arial" w:cs="Arial"/>
            <w:kern w:val="2"/>
            <w:lang w:eastAsia="en-US"/>
            <w14:ligatures w14:val="standardContextual"/>
          </w:rPr>
          <w:t xml:space="preserve">which is a </w:t>
        </w:r>
        <w:r w:rsidRPr="00155F0D">
          <w:rPr>
            <w:rFonts w:ascii="Arial" w:eastAsiaTheme="minorHAnsi" w:hAnsi="Arial" w:cs="Arial"/>
            <w:b/>
            <w:bCs/>
            <w:kern w:val="2"/>
            <w:lang w:eastAsia="en-US"/>
            <w14:ligatures w14:val="standardContextual"/>
          </w:rPr>
          <w:t>Gated Modification</w:t>
        </w:r>
        <w:r>
          <w:rPr>
            <w:rFonts w:ascii="Arial" w:eastAsiaTheme="minorHAnsi" w:hAnsi="Arial" w:cs="Arial"/>
            <w:kern w:val="2"/>
            <w:lang w:eastAsia="en-US"/>
            <w14:ligatures w14:val="standardContextual"/>
          </w:rPr>
          <w:t xml:space="preserve"> </w:t>
        </w:r>
      </w:ins>
      <w:ins w:id="151" w:author="Angela Quinn (NESO)" w:date="2024-10-18T01:46:00Z">
        <w:r>
          <w:rPr>
            <w:rFonts w:ascii="Arial" w:eastAsiaTheme="minorHAnsi" w:hAnsi="Arial" w:cs="Arial"/>
            <w:kern w:val="2"/>
            <w:lang w:eastAsia="en-US"/>
            <w14:ligatures w14:val="standardContextual"/>
          </w:rPr>
          <w:t xml:space="preserve">in accordance with the </w:t>
        </w:r>
        <w:r w:rsidRPr="00155F0D">
          <w:rPr>
            <w:rFonts w:ascii="Arial" w:eastAsiaTheme="minorHAnsi" w:hAnsi="Arial" w:cs="Arial"/>
            <w:b/>
            <w:bCs/>
            <w:kern w:val="2"/>
            <w:lang w:eastAsia="en-US"/>
            <w14:ligatures w14:val="standardContextual"/>
          </w:rPr>
          <w:t>Gated Modification Guidance</w:t>
        </w:r>
        <w:r>
          <w:rPr>
            <w:rFonts w:ascii="Arial" w:eastAsiaTheme="minorHAnsi" w:hAnsi="Arial" w:cs="Arial"/>
            <w:kern w:val="2"/>
            <w:lang w:eastAsia="en-US"/>
            <w14:ligatures w14:val="standardContextual"/>
          </w:rPr>
          <w:t>.</w:t>
        </w:r>
      </w:ins>
    </w:p>
    <w:p w14:paraId="62918531" w14:textId="49E8F506" w:rsidR="00295B36" w:rsidRPr="00155F0D" w:rsidDel="00295B36" w:rsidRDefault="00295B36" w:rsidP="00155F0D">
      <w:pPr>
        <w:pStyle w:val="ListParagraph"/>
        <w:spacing w:after="160" w:line="259" w:lineRule="auto"/>
        <w:ind w:left="360"/>
        <w:jc w:val="both"/>
        <w:rPr>
          <w:del w:id="152" w:author="Angela Quinn (NESO)" w:date="2024-10-18T01:29:00Z"/>
          <w:rFonts w:ascii="Arial" w:eastAsiaTheme="minorHAnsi" w:hAnsi="Arial" w:cs="Arial"/>
          <w:kern w:val="2"/>
          <w:lang w:eastAsia="en-US"/>
          <w14:ligatures w14:val="standardContextual"/>
        </w:rPr>
      </w:pPr>
    </w:p>
    <w:p w14:paraId="50B54C1E" w14:textId="77777777" w:rsidR="00C56CD5" w:rsidRPr="00961A03" w:rsidRDefault="00C56CD5">
      <w:pPr>
        <w:pStyle w:val="Heading3"/>
        <w:widowControl/>
      </w:pPr>
    </w:p>
    <w:p w14:paraId="5635F124" w14:textId="77777777" w:rsidR="00C56CD5" w:rsidRDefault="00C56CD5">
      <w:pPr>
        <w:pStyle w:val="BodyText"/>
        <w:widowControl/>
        <w:rPr>
          <w:rFonts w:ascii="Arial" w:hAnsi="Arial" w:cs="Arial"/>
        </w:rPr>
      </w:pPr>
      <w:bookmarkStart w:id="153" w:name="_DV_M92"/>
      <w:bookmarkEnd w:id="153"/>
      <w:r>
        <w:rPr>
          <w:rFonts w:ascii="Arial" w:hAnsi="Arial" w:cs="Arial"/>
        </w:rPr>
        <w:t>SIGNED BY:</w:t>
      </w:r>
    </w:p>
    <w:p w14:paraId="6E70CE8A" w14:textId="77777777" w:rsidR="00C56CD5" w:rsidRDefault="00C56CD5">
      <w:pPr>
        <w:pStyle w:val="BodyText"/>
        <w:widowControl/>
        <w:rPr>
          <w:rFonts w:ascii="Arial" w:hAnsi="Arial" w:cs="Arial"/>
        </w:rPr>
      </w:pPr>
      <w:bookmarkStart w:id="154" w:name="_DV_M93"/>
      <w:bookmarkEnd w:id="154"/>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8B06383" w14:textId="77777777" w:rsidR="00C56CD5" w:rsidRDefault="00C56CD5">
      <w:pPr>
        <w:pStyle w:val="BodyText"/>
        <w:widowControl/>
        <w:rPr>
          <w:rFonts w:ascii="Arial" w:hAnsi="Arial" w:cs="Arial"/>
        </w:rPr>
      </w:pPr>
      <w:bookmarkStart w:id="155" w:name="_DV_M94"/>
      <w:bookmarkEnd w:id="155"/>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1E6A1A3" w14:textId="77777777" w:rsidR="00C56CD5" w:rsidRDefault="00C56CD5">
      <w:pPr>
        <w:pStyle w:val="BodyText"/>
        <w:widowControl/>
        <w:rPr>
          <w:rFonts w:ascii="Arial" w:hAnsi="Arial" w:cs="Arial"/>
        </w:rPr>
      </w:pPr>
      <w:bookmarkStart w:id="156" w:name="_DV_M95"/>
      <w:bookmarkEnd w:id="156"/>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7D3A63C" w14:textId="77777777" w:rsidR="00C56CD5" w:rsidRDefault="00C56CD5">
      <w:pPr>
        <w:pStyle w:val="BodyText"/>
        <w:widowControl/>
        <w:rPr>
          <w:rFonts w:ascii="Arial" w:hAnsi="Arial" w:cs="Arial"/>
        </w:rPr>
      </w:pPr>
      <w:bookmarkStart w:id="157" w:name="_DV_M96"/>
      <w:bookmarkEnd w:id="157"/>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D9D123A" w14:textId="77777777" w:rsidR="00C56CD5" w:rsidRDefault="00C56CD5">
      <w:pPr>
        <w:pStyle w:val="BodyText"/>
        <w:widowControl/>
        <w:rPr>
          <w:rFonts w:ascii="Arial" w:hAnsi="Arial" w:cs="Arial"/>
        </w:rPr>
      </w:pPr>
      <w:bookmarkStart w:id="158" w:name="_DV_M97"/>
      <w:bookmarkEnd w:id="158"/>
      <w:r>
        <w:rPr>
          <w:rFonts w:ascii="Arial" w:hAnsi="Arial" w:cs="Arial"/>
        </w:rPr>
        <w:t>………………………………………….</w:t>
      </w:r>
    </w:p>
    <w:p w14:paraId="0DD13163" w14:textId="77777777" w:rsidR="00C56CD5" w:rsidRDefault="00C56CD5">
      <w:pPr>
        <w:pStyle w:val="BodyText"/>
        <w:widowControl/>
        <w:rPr>
          <w:rFonts w:ascii="Arial" w:hAnsi="Arial" w:cs="Arial"/>
        </w:rPr>
      </w:pPr>
    </w:p>
    <w:p w14:paraId="2D604F40" w14:textId="77777777" w:rsidR="00C56CD5" w:rsidRDefault="00C56CD5">
      <w:pPr>
        <w:pStyle w:val="BodyText"/>
        <w:widowControl/>
        <w:rPr>
          <w:rFonts w:ascii="Arial" w:hAnsi="Arial" w:cs="Arial"/>
        </w:rPr>
      </w:pPr>
      <w:bookmarkStart w:id="159" w:name="_DV_M98"/>
      <w:bookmarkEnd w:id="159"/>
      <w:r>
        <w:rPr>
          <w:rFonts w:ascii="Arial" w:hAnsi="Arial" w:cs="Arial"/>
        </w:rPr>
        <w:t xml:space="preserve">For and on behalf of the </w:t>
      </w:r>
      <w:r>
        <w:rPr>
          <w:rFonts w:ascii="Arial" w:hAnsi="Arial" w:cs="Arial"/>
          <w:b/>
          <w:bCs/>
        </w:rPr>
        <w:t>Applicant</w:t>
      </w:r>
    </w:p>
    <w:p w14:paraId="62CD0B23" w14:textId="77777777" w:rsidR="00C56CD5" w:rsidRDefault="00C56CD5">
      <w:pPr>
        <w:pStyle w:val="BodyText"/>
        <w:widowControl/>
        <w:rPr>
          <w:rFonts w:ascii="Arial" w:hAnsi="Arial" w:cs="Arial"/>
        </w:rPr>
      </w:pPr>
    </w:p>
    <w:p w14:paraId="6F312317" w14:textId="77777777" w:rsidR="00C56CD5" w:rsidRDefault="00C56CD5">
      <w:pPr>
        <w:pStyle w:val="BodyText"/>
        <w:widowControl/>
        <w:rPr>
          <w:rFonts w:ascii="Arial" w:hAnsi="Arial" w:cs="Arial"/>
        </w:rPr>
      </w:pPr>
      <w:bookmarkStart w:id="160" w:name="_DV_M99"/>
      <w:bookmarkEnd w:id="160"/>
      <w:r>
        <w:rPr>
          <w:rFonts w:ascii="Arial" w:hAnsi="Arial" w:cs="Arial"/>
        </w:rPr>
        <w:t>Date..................................</w:t>
      </w:r>
    </w:p>
    <w:p w14:paraId="4B1C2057" w14:textId="77777777" w:rsidR="00C56CD5" w:rsidRDefault="00C56CD5">
      <w:pPr>
        <w:widowControl/>
      </w:pPr>
    </w:p>
    <w:p w14:paraId="11119488" w14:textId="77777777" w:rsidR="00C56CD5" w:rsidRDefault="00C56CD5">
      <w:pPr>
        <w:widowControl/>
      </w:pPr>
    </w:p>
    <w:p w14:paraId="6A7BE099" w14:textId="77777777" w:rsidR="00C56CD5" w:rsidRDefault="00C56CD5">
      <w:pPr>
        <w:widowControl/>
      </w:pPr>
    </w:p>
    <w:p w14:paraId="2D643A74" w14:textId="77777777" w:rsidR="00C56CD5" w:rsidRDefault="00C56CD5">
      <w:pPr>
        <w:widowControl/>
      </w:pPr>
    </w:p>
    <w:p w14:paraId="79234B0E" w14:textId="77777777" w:rsidR="00C56CD5" w:rsidRDefault="00C56CD5" w:rsidP="00D535D2">
      <w:pPr>
        <w:pStyle w:val="Schedule"/>
        <w:widowControl/>
        <w:spacing w:after="0"/>
      </w:pPr>
      <w:bookmarkStart w:id="161" w:name="_DV_M100"/>
      <w:bookmarkEnd w:id="161"/>
      <w:r>
        <w:rPr>
          <w:rFonts w:ascii="Arial" w:hAnsi="Arial" w:cs="Arial"/>
        </w:rPr>
        <w:t>END OF EXHIBIT I</w:t>
      </w:r>
      <w:bookmarkStart w:id="162" w:name="_DV_X0"/>
    </w:p>
    <w:p w14:paraId="5A034CE6" w14:textId="77777777" w:rsidR="00C56CD5" w:rsidRDefault="00C56CD5">
      <w:pPr>
        <w:pStyle w:val="DeltaViewTableBody"/>
      </w:pPr>
    </w:p>
    <w:bookmarkEnd w:id="162"/>
    <w:p w14:paraId="4BA9F449" w14:textId="77777777" w:rsidR="00C56CD5" w:rsidRDefault="00C56CD5">
      <w:pPr>
        <w:pStyle w:val="DeltaViewTableBody"/>
      </w:pPr>
    </w:p>
    <w:sectPr w:rsidR="00C56CD5">
      <w:headerReference w:type="default" r:id="rId12"/>
      <w:footerReference w:type="default" r:id="rId13"/>
      <w:pgSz w:w="11907" w:h="16840"/>
      <w:pgMar w:top="1418" w:right="1701" w:bottom="1418" w:left="1701" w:header="720" w:footer="720" w:gutter="0"/>
      <w:paperSrc w:first="259" w:other="259"/>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3E0D2" w14:textId="77777777" w:rsidR="006C4383" w:rsidRDefault="006C4383">
      <w:pPr>
        <w:widowControl/>
      </w:pPr>
      <w:r>
        <w:separator/>
      </w:r>
    </w:p>
  </w:endnote>
  <w:endnote w:type="continuationSeparator" w:id="0">
    <w:p w14:paraId="1F15B0DC" w14:textId="77777777" w:rsidR="006C4383" w:rsidRDefault="006C4383">
      <w:pPr>
        <w:widowControl/>
      </w:pPr>
      <w:r>
        <w:continuationSeparator/>
      </w:r>
    </w:p>
  </w:endnote>
  <w:endnote w:type="continuationNotice" w:id="1">
    <w:p w14:paraId="6C04ABB6" w14:textId="77777777" w:rsidR="00B04EFE" w:rsidRDefault="00B04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1B02" w14:textId="1CD726CC" w:rsidR="00C56CD5" w:rsidRDefault="00C56CD5">
    <w:pPr>
      <w:pStyle w:val="Footer"/>
      <w:widowControl/>
      <w:rPr>
        <w:rFonts w:ascii="Arial" w:hAnsi="Arial" w:cs="Arial"/>
        <w:sz w:val="18"/>
        <w:szCs w:val="18"/>
      </w:rPr>
    </w:pPr>
    <w:r>
      <w:rPr>
        <w:rFonts w:ascii="Arial" w:hAnsi="Arial" w:cs="Arial"/>
      </w:rPr>
      <w:tab/>
    </w:r>
    <w:r w:rsidR="2FF7158A">
      <w:rPr>
        <w:rFonts w:ascii="Arial" w:hAnsi="Arial" w:cs="Arial"/>
      </w:rPr>
      <w:t>v1.1</w:t>
    </w:r>
    <w:r w:rsidR="2FF7158A" w:rsidRPr="2FF7158A">
      <w:rPr>
        <w:rFonts w:ascii="Arial" w:hAnsi="Arial" w:cs="Arial"/>
      </w:rPr>
      <w:t>5</w:t>
    </w:r>
    <w:r w:rsidR="2FF7158A">
      <w:rPr>
        <w:rFonts w:ascii="Arial" w:hAnsi="Arial" w:cs="Arial"/>
      </w:rPr>
      <w:t xml:space="preserve"> </w:t>
    </w:r>
    <w:proofErr w:type="gramStart"/>
    <w:r w:rsidR="2FF7158A">
      <w:rPr>
        <w:rFonts w:ascii="Arial" w:hAnsi="Arial" w:cs="Arial"/>
      </w:rPr>
      <w:t xml:space="preserve">– </w:t>
    </w:r>
    <w:r w:rsidR="2FF7158A" w:rsidRPr="2FF7158A">
      <w:rPr>
        <w:rFonts w:ascii="Arial" w:hAnsi="Arial" w:cs="Arial"/>
      </w:rPr>
      <w:t xml:space="preserve"> 01</w:t>
    </w:r>
    <w:proofErr w:type="gramEnd"/>
    <w:r w:rsidR="2FF7158A" w:rsidRPr="2FF7158A">
      <w:rPr>
        <w:rFonts w:ascii="Arial" w:hAnsi="Arial" w:cs="Arial"/>
      </w:rPr>
      <w:t xml:space="preserve"> October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4A82C" w14:textId="07D82ECA" w:rsidR="00C56CD5" w:rsidRPr="003F5A76" w:rsidRDefault="2FF7158A" w:rsidP="003F5A76">
    <w:pPr>
      <w:widowControl/>
      <w:jc w:val="right"/>
      <w:rPr>
        <w:sz w:val="20"/>
        <w:szCs w:val="20"/>
      </w:rPr>
    </w:pPr>
    <w:r w:rsidRPr="2FF7158A">
      <w:rPr>
        <w:rFonts w:ascii="Arial" w:hAnsi="Arial" w:cs="Arial"/>
        <w:sz w:val="20"/>
        <w:szCs w:val="20"/>
      </w:rPr>
      <w:t>v1.15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01A3" w14:textId="77777777" w:rsidR="006C4383" w:rsidRDefault="006C4383">
      <w:pPr>
        <w:widowControl/>
      </w:pPr>
      <w:r>
        <w:separator/>
      </w:r>
    </w:p>
  </w:footnote>
  <w:footnote w:type="continuationSeparator" w:id="0">
    <w:p w14:paraId="4F4796B9" w14:textId="77777777" w:rsidR="006C4383" w:rsidRDefault="006C4383">
      <w:pPr>
        <w:widowControl/>
      </w:pPr>
      <w:r>
        <w:continuationSeparator/>
      </w:r>
    </w:p>
  </w:footnote>
  <w:footnote w:type="continuationNotice" w:id="1">
    <w:p w14:paraId="5910F6A0" w14:textId="77777777" w:rsidR="00B04EFE" w:rsidRDefault="00B04E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5323" w14:textId="2901118A" w:rsidR="00C56CD5" w:rsidRDefault="00C56CD5">
    <w:pPr>
      <w:pStyle w:val="Header"/>
      <w:widowControl/>
      <w:rPr>
        <w:rFonts w:ascii="Arial" w:hAnsi="Arial" w:cs="Arial"/>
        <w:sz w:val="20"/>
        <w:szCs w:val="20"/>
      </w:rPr>
    </w:pPr>
    <w:r>
      <w:rPr>
        <w:rFonts w:ascii="Arial" w:hAnsi="Arial" w:cs="Arial"/>
        <w:sz w:val="20"/>
        <w:szCs w:val="20"/>
      </w:rPr>
      <w:t>v1.</w:t>
    </w:r>
    <w:r w:rsidR="00583077">
      <w:rPr>
        <w:rFonts w:ascii="Arial" w:hAnsi="Arial" w:cs="Arial"/>
        <w:sz w:val="20"/>
        <w:szCs w:val="20"/>
      </w:rPr>
      <w:t>1</w:t>
    </w:r>
    <w:r w:rsidR="003748AD">
      <w:rPr>
        <w:rFonts w:ascii="Arial" w:hAnsi="Arial" w:cs="Arial"/>
        <w:sz w:val="20"/>
        <w:szCs w:val="20"/>
      </w:rPr>
      <w:t>5</w:t>
    </w:r>
  </w:p>
  <w:p w14:paraId="7C5A3390" w14:textId="77777777" w:rsidR="00583077" w:rsidRDefault="00583077">
    <w:pPr>
      <w:pStyle w:val="Header"/>
      <w:widowControl/>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8C5F" w14:textId="04F81FE1" w:rsidR="003F5A76" w:rsidRDefault="003F5A76" w:rsidP="003F5A76">
    <w:pPr>
      <w:pStyle w:val="Header"/>
      <w:widowControl/>
      <w:rPr>
        <w:rFonts w:ascii="Arial" w:hAnsi="Arial" w:cs="Arial"/>
        <w:sz w:val="20"/>
        <w:szCs w:val="20"/>
      </w:rPr>
    </w:pPr>
    <w:r>
      <w:rPr>
        <w:rFonts w:ascii="Arial" w:hAnsi="Arial" w:cs="Arial"/>
        <w:sz w:val="20"/>
        <w:szCs w:val="20"/>
      </w:rPr>
      <w:t>v1.1</w:t>
    </w:r>
    <w:r w:rsidR="00B07E47">
      <w:rPr>
        <w:rFonts w:ascii="Arial" w:hAnsi="Arial" w:cs="Arial"/>
        <w:sz w:val="20"/>
        <w:szCs w:val="20"/>
      </w:rPr>
      <w:t>5</w:t>
    </w:r>
  </w:p>
  <w:p w14:paraId="4AC7E2D7" w14:textId="77777777" w:rsidR="00C56CD5" w:rsidRDefault="00C56CD5">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AC3E8E"/>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00000002"/>
    <w:multiLevelType w:val="singleLevel"/>
    <w:tmpl w:val="27765FF6"/>
    <w:lvl w:ilvl="0">
      <w:start w:val="10"/>
      <w:numFmt w:val="decimal"/>
      <w:lvlText w:val="%1"/>
      <w:lvlJc w:val="left"/>
      <w:pPr>
        <w:widowControl w:val="0"/>
        <w:tabs>
          <w:tab w:val="num" w:pos="720"/>
        </w:tabs>
        <w:autoSpaceDE w:val="0"/>
        <w:autoSpaceDN w:val="0"/>
        <w:adjustRightInd w:val="0"/>
        <w:ind w:left="720" w:hanging="720"/>
      </w:pPr>
      <w:rPr>
        <w:rFonts w:ascii="Times New Roman" w:hAnsi="Times New Roman" w:cs="Times New Roman"/>
        <w:sz w:val="24"/>
        <w:szCs w:val="24"/>
      </w:rPr>
    </w:lvl>
  </w:abstractNum>
  <w:abstractNum w:abstractNumId="2" w15:restartNumberingAfterBreak="0">
    <w:nsid w:val="00000003"/>
    <w:multiLevelType w:val="singleLevel"/>
    <w:tmpl w:val="129A0FD4"/>
    <w:lvl w:ilvl="0">
      <w:start w:val="1"/>
      <w:numFmt w:val="decimal"/>
      <w:lvlText w:val="%1."/>
      <w:legacy w:legacy="1" w:legacySpace="0" w:legacyIndent="283"/>
      <w:lvlJc w:val="left"/>
      <w:pPr>
        <w:widowControl w:val="0"/>
        <w:autoSpaceDE w:val="0"/>
        <w:autoSpaceDN w:val="0"/>
        <w:adjustRightInd w:val="0"/>
        <w:ind w:left="425" w:hanging="283"/>
      </w:pPr>
      <w:rPr>
        <w:rFonts w:ascii="Times New Roman" w:hAnsi="Times New Roman" w:cs="Times New Roman"/>
        <w:sz w:val="24"/>
        <w:szCs w:val="24"/>
      </w:rPr>
    </w:lvl>
  </w:abstractNum>
  <w:abstractNum w:abstractNumId="3" w15:restartNumberingAfterBreak="0">
    <w:nsid w:val="00000004"/>
    <w:multiLevelType w:val="hybridMultilevel"/>
    <w:tmpl w:val="289C5196"/>
    <w:lvl w:ilvl="0" w:tplc="FFFFFFFF">
      <w:start w:val="4"/>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4" w15:restartNumberingAfterBreak="0">
    <w:nsid w:val="00000005"/>
    <w:multiLevelType w:val="hybridMultilevel"/>
    <w:tmpl w:val="79B0C9D8"/>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080"/>
        </w:tabs>
        <w:autoSpaceDE w:val="0"/>
        <w:autoSpaceDN w:val="0"/>
        <w:adjustRightInd w:val="0"/>
        <w:ind w:left="1080" w:hanging="360"/>
      </w:pPr>
      <w:rPr>
        <w:rFonts w:ascii="Times New Roman" w:hAnsi="Times New Roman" w:cs="Times New Roman"/>
        <w:sz w:val="24"/>
        <w:szCs w:val="24"/>
      </w:rPr>
    </w:lvl>
    <w:lvl w:ilvl="2" w:tplc="FFFFFFFF">
      <w:start w:val="1"/>
      <w:numFmt w:val="lowerRoman"/>
      <w:lvlText w:val="%3."/>
      <w:lvlJc w:val="right"/>
      <w:pPr>
        <w:widowControl w:val="0"/>
        <w:tabs>
          <w:tab w:val="num" w:pos="1800"/>
        </w:tabs>
        <w:autoSpaceDE w:val="0"/>
        <w:autoSpaceDN w:val="0"/>
        <w:adjustRightInd w:val="0"/>
        <w:ind w:left="1800" w:hanging="180"/>
      </w:pPr>
      <w:rPr>
        <w:rFonts w:ascii="Times New Roman" w:hAnsi="Times New Roman" w:cs="Times New Roman"/>
        <w:sz w:val="24"/>
        <w:szCs w:val="24"/>
      </w:rPr>
    </w:lvl>
    <w:lvl w:ilvl="3" w:tplc="FFFFFFFF">
      <w:start w:val="1"/>
      <w:numFmt w:val="decimal"/>
      <w:lvlText w:val="%4."/>
      <w:lvlJc w:val="left"/>
      <w:pPr>
        <w:widowControl w:val="0"/>
        <w:tabs>
          <w:tab w:val="num" w:pos="2520"/>
        </w:tabs>
        <w:autoSpaceDE w:val="0"/>
        <w:autoSpaceDN w:val="0"/>
        <w:adjustRightInd w:val="0"/>
        <w:ind w:left="2520" w:hanging="360"/>
      </w:pPr>
      <w:rPr>
        <w:rFonts w:ascii="Times New Roman" w:hAnsi="Times New Roman" w:cs="Times New Roman"/>
        <w:sz w:val="24"/>
        <w:szCs w:val="24"/>
      </w:rPr>
    </w:lvl>
    <w:lvl w:ilvl="4" w:tplc="FFFFFFFF">
      <w:start w:val="1"/>
      <w:numFmt w:val="lowerLetter"/>
      <w:lvlText w:val="%5."/>
      <w:lvlJc w:val="left"/>
      <w:pPr>
        <w:widowControl w:val="0"/>
        <w:tabs>
          <w:tab w:val="num" w:pos="3240"/>
        </w:tabs>
        <w:autoSpaceDE w:val="0"/>
        <w:autoSpaceDN w:val="0"/>
        <w:adjustRightInd w:val="0"/>
        <w:ind w:left="3240" w:hanging="360"/>
      </w:pPr>
      <w:rPr>
        <w:rFonts w:ascii="Times New Roman" w:hAnsi="Times New Roman" w:cs="Times New Roman"/>
        <w:sz w:val="24"/>
        <w:szCs w:val="24"/>
      </w:rPr>
    </w:lvl>
    <w:lvl w:ilvl="5" w:tplc="FFFFFFFF">
      <w:start w:val="1"/>
      <w:numFmt w:val="lowerRoman"/>
      <w:lvlText w:val="%6."/>
      <w:lvlJc w:val="right"/>
      <w:pPr>
        <w:widowControl w:val="0"/>
        <w:tabs>
          <w:tab w:val="num" w:pos="3960"/>
        </w:tabs>
        <w:autoSpaceDE w:val="0"/>
        <w:autoSpaceDN w:val="0"/>
        <w:adjustRightInd w:val="0"/>
        <w:ind w:left="3960" w:hanging="180"/>
      </w:pPr>
      <w:rPr>
        <w:rFonts w:ascii="Times New Roman" w:hAnsi="Times New Roman" w:cs="Times New Roman"/>
        <w:sz w:val="24"/>
        <w:szCs w:val="24"/>
      </w:rPr>
    </w:lvl>
    <w:lvl w:ilvl="6" w:tplc="FFFFFFFF">
      <w:start w:val="1"/>
      <w:numFmt w:val="decimal"/>
      <w:lvlText w:val="%7."/>
      <w:lvlJc w:val="left"/>
      <w:pPr>
        <w:widowControl w:val="0"/>
        <w:tabs>
          <w:tab w:val="num" w:pos="4680"/>
        </w:tabs>
        <w:autoSpaceDE w:val="0"/>
        <w:autoSpaceDN w:val="0"/>
        <w:adjustRightInd w:val="0"/>
        <w:ind w:left="4680" w:hanging="360"/>
      </w:pPr>
      <w:rPr>
        <w:rFonts w:ascii="Times New Roman" w:hAnsi="Times New Roman" w:cs="Times New Roman"/>
        <w:sz w:val="24"/>
        <w:szCs w:val="24"/>
      </w:rPr>
    </w:lvl>
    <w:lvl w:ilvl="7" w:tplc="FFFFFFFF">
      <w:start w:val="1"/>
      <w:numFmt w:val="lowerLetter"/>
      <w:lvlText w:val="%8."/>
      <w:lvlJc w:val="left"/>
      <w:pPr>
        <w:widowControl w:val="0"/>
        <w:tabs>
          <w:tab w:val="num" w:pos="5400"/>
        </w:tabs>
        <w:autoSpaceDE w:val="0"/>
        <w:autoSpaceDN w:val="0"/>
        <w:adjustRightInd w:val="0"/>
        <w:ind w:left="5400" w:hanging="360"/>
      </w:pPr>
      <w:rPr>
        <w:rFonts w:ascii="Times New Roman" w:hAnsi="Times New Roman" w:cs="Times New Roman"/>
        <w:sz w:val="24"/>
        <w:szCs w:val="24"/>
      </w:rPr>
    </w:lvl>
    <w:lvl w:ilvl="8" w:tplc="FFFFFFFF">
      <w:start w:val="1"/>
      <w:numFmt w:val="lowerRoman"/>
      <w:lvlText w:val="%9."/>
      <w:lvlJc w:val="right"/>
      <w:pPr>
        <w:widowControl w:val="0"/>
        <w:tabs>
          <w:tab w:val="num" w:pos="6120"/>
        </w:tabs>
        <w:autoSpaceDE w:val="0"/>
        <w:autoSpaceDN w:val="0"/>
        <w:adjustRightInd w:val="0"/>
        <w:ind w:left="6120" w:hanging="180"/>
      </w:pPr>
      <w:rPr>
        <w:rFonts w:ascii="Times New Roman" w:hAnsi="Times New Roman" w:cs="Times New Roman"/>
        <w:sz w:val="24"/>
        <w:szCs w:val="24"/>
      </w:rPr>
    </w:lvl>
  </w:abstractNum>
  <w:abstractNum w:abstractNumId="5" w15:restartNumberingAfterBreak="0">
    <w:nsid w:val="00000006"/>
    <w:multiLevelType w:val="hybridMultilevel"/>
    <w:tmpl w:val="62DABEB8"/>
    <w:lvl w:ilvl="0" w:tplc="FFFFFFFF">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6" w15:restartNumberingAfterBreak="0">
    <w:nsid w:val="00000007"/>
    <w:multiLevelType w:val="hybridMultilevel"/>
    <w:tmpl w:val="FDCC003A"/>
    <w:lvl w:ilvl="0" w:tplc="FFFFFFFF">
      <w:start w:val="1"/>
      <w:numFmt w:val="bullet"/>
      <w:lvlText w:val=""/>
      <w:lvlJc w:val="left"/>
      <w:pPr>
        <w:widowControl w:val="0"/>
        <w:tabs>
          <w:tab w:val="num" w:pos="1287"/>
        </w:tabs>
        <w:autoSpaceDE w:val="0"/>
        <w:autoSpaceDN w:val="0"/>
        <w:adjustRightInd w:val="0"/>
        <w:ind w:left="1287" w:hanging="360"/>
      </w:pPr>
      <w:rPr>
        <w:rFonts w:ascii="Symbol" w:hAnsi="Symbol" w:cs="Symbol"/>
        <w:sz w:val="24"/>
        <w:szCs w:val="24"/>
      </w:rPr>
    </w:lvl>
    <w:lvl w:ilvl="1" w:tplc="FFFFFFFF">
      <w:start w:val="1"/>
      <w:numFmt w:val="bullet"/>
      <w:lvlText w:val="o"/>
      <w:lvlJc w:val="left"/>
      <w:pPr>
        <w:widowControl w:val="0"/>
        <w:tabs>
          <w:tab w:val="num" w:pos="2007"/>
        </w:tabs>
        <w:autoSpaceDE w:val="0"/>
        <w:autoSpaceDN w:val="0"/>
        <w:adjustRightInd w:val="0"/>
        <w:ind w:left="2007" w:hanging="360"/>
      </w:pPr>
      <w:rPr>
        <w:rFonts w:ascii="Courier New" w:hAnsi="Courier New" w:cs="Courier New"/>
        <w:sz w:val="24"/>
        <w:szCs w:val="24"/>
      </w:rPr>
    </w:lvl>
    <w:lvl w:ilvl="2" w:tplc="FFFFFFFF">
      <w:start w:val="1"/>
      <w:numFmt w:val="bullet"/>
      <w:lvlText w:val=""/>
      <w:lvlJc w:val="left"/>
      <w:pPr>
        <w:widowControl w:val="0"/>
        <w:tabs>
          <w:tab w:val="num" w:pos="2727"/>
        </w:tabs>
        <w:autoSpaceDE w:val="0"/>
        <w:autoSpaceDN w:val="0"/>
        <w:adjustRightInd w:val="0"/>
        <w:ind w:left="2727" w:hanging="360"/>
      </w:pPr>
      <w:rPr>
        <w:rFonts w:ascii="Wingdings" w:hAnsi="Wingdings" w:cs="Wingdings"/>
        <w:sz w:val="24"/>
        <w:szCs w:val="24"/>
      </w:rPr>
    </w:lvl>
    <w:lvl w:ilvl="3" w:tplc="FFFFFFFF">
      <w:start w:val="1"/>
      <w:numFmt w:val="bullet"/>
      <w:lvlText w:val=""/>
      <w:lvlJc w:val="left"/>
      <w:pPr>
        <w:widowControl w:val="0"/>
        <w:tabs>
          <w:tab w:val="num" w:pos="3447"/>
        </w:tabs>
        <w:autoSpaceDE w:val="0"/>
        <w:autoSpaceDN w:val="0"/>
        <w:adjustRightInd w:val="0"/>
        <w:ind w:left="3447" w:hanging="360"/>
      </w:pPr>
      <w:rPr>
        <w:rFonts w:ascii="Symbol" w:hAnsi="Symbol" w:cs="Symbol"/>
        <w:sz w:val="24"/>
        <w:szCs w:val="24"/>
      </w:rPr>
    </w:lvl>
    <w:lvl w:ilvl="4" w:tplc="FFFFFFFF">
      <w:start w:val="1"/>
      <w:numFmt w:val="bullet"/>
      <w:lvlText w:val="o"/>
      <w:lvlJc w:val="left"/>
      <w:pPr>
        <w:widowControl w:val="0"/>
        <w:tabs>
          <w:tab w:val="num" w:pos="4167"/>
        </w:tabs>
        <w:autoSpaceDE w:val="0"/>
        <w:autoSpaceDN w:val="0"/>
        <w:adjustRightInd w:val="0"/>
        <w:ind w:left="4167" w:hanging="360"/>
      </w:pPr>
      <w:rPr>
        <w:rFonts w:ascii="Courier New" w:hAnsi="Courier New" w:cs="Courier New"/>
        <w:sz w:val="24"/>
        <w:szCs w:val="24"/>
      </w:rPr>
    </w:lvl>
    <w:lvl w:ilvl="5" w:tplc="FFFFFFFF">
      <w:start w:val="1"/>
      <w:numFmt w:val="bullet"/>
      <w:lvlText w:val=""/>
      <w:lvlJc w:val="left"/>
      <w:pPr>
        <w:widowControl w:val="0"/>
        <w:tabs>
          <w:tab w:val="num" w:pos="4887"/>
        </w:tabs>
        <w:autoSpaceDE w:val="0"/>
        <w:autoSpaceDN w:val="0"/>
        <w:adjustRightInd w:val="0"/>
        <w:ind w:left="4887" w:hanging="360"/>
      </w:pPr>
      <w:rPr>
        <w:rFonts w:ascii="Wingdings" w:hAnsi="Wingdings" w:cs="Wingdings"/>
        <w:sz w:val="24"/>
        <w:szCs w:val="24"/>
      </w:rPr>
    </w:lvl>
    <w:lvl w:ilvl="6" w:tplc="FFFFFFFF">
      <w:start w:val="1"/>
      <w:numFmt w:val="bullet"/>
      <w:lvlText w:val=""/>
      <w:lvlJc w:val="left"/>
      <w:pPr>
        <w:widowControl w:val="0"/>
        <w:tabs>
          <w:tab w:val="num" w:pos="5607"/>
        </w:tabs>
        <w:autoSpaceDE w:val="0"/>
        <w:autoSpaceDN w:val="0"/>
        <w:adjustRightInd w:val="0"/>
        <w:ind w:left="5607" w:hanging="360"/>
      </w:pPr>
      <w:rPr>
        <w:rFonts w:ascii="Symbol" w:hAnsi="Symbol" w:cs="Symbol"/>
        <w:sz w:val="24"/>
        <w:szCs w:val="24"/>
      </w:rPr>
    </w:lvl>
    <w:lvl w:ilvl="7" w:tplc="FFFFFFFF">
      <w:start w:val="1"/>
      <w:numFmt w:val="bullet"/>
      <w:lvlText w:val="o"/>
      <w:lvlJc w:val="left"/>
      <w:pPr>
        <w:widowControl w:val="0"/>
        <w:tabs>
          <w:tab w:val="num" w:pos="6327"/>
        </w:tabs>
        <w:autoSpaceDE w:val="0"/>
        <w:autoSpaceDN w:val="0"/>
        <w:adjustRightInd w:val="0"/>
        <w:ind w:left="6327" w:hanging="360"/>
      </w:pPr>
      <w:rPr>
        <w:rFonts w:ascii="Courier New" w:hAnsi="Courier New" w:cs="Courier New"/>
        <w:sz w:val="24"/>
        <w:szCs w:val="24"/>
      </w:rPr>
    </w:lvl>
    <w:lvl w:ilvl="8" w:tplc="FFFFFFFF">
      <w:start w:val="1"/>
      <w:numFmt w:val="bullet"/>
      <w:lvlText w:val=""/>
      <w:lvlJc w:val="left"/>
      <w:pPr>
        <w:widowControl w:val="0"/>
        <w:tabs>
          <w:tab w:val="num" w:pos="7047"/>
        </w:tabs>
        <w:autoSpaceDE w:val="0"/>
        <w:autoSpaceDN w:val="0"/>
        <w:adjustRightInd w:val="0"/>
        <w:ind w:left="7047" w:hanging="360"/>
      </w:pPr>
      <w:rPr>
        <w:rFonts w:ascii="Wingdings" w:hAnsi="Wingdings" w:cs="Wingdings"/>
        <w:sz w:val="24"/>
        <w:szCs w:val="24"/>
      </w:rPr>
    </w:lvl>
  </w:abstractNum>
  <w:num w:numId="1" w16cid:durableId="533276605">
    <w:abstractNumId w:val="2"/>
  </w:num>
  <w:num w:numId="2" w16cid:durableId="626205712">
    <w:abstractNumId w:val="1"/>
  </w:num>
  <w:num w:numId="3" w16cid:durableId="1556088359">
    <w:abstractNumId w:val="4"/>
  </w:num>
  <w:num w:numId="4" w16cid:durableId="452214511">
    <w:abstractNumId w:val="0"/>
  </w:num>
  <w:num w:numId="5" w16cid:durableId="1238325028">
    <w:abstractNumId w:val="6"/>
  </w:num>
  <w:num w:numId="6" w16cid:durableId="55706614">
    <w:abstractNumId w:val="3"/>
  </w:num>
  <w:num w:numId="7" w16cid:durableId="18723790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trackRevisions/>
  <w:documentProtection w:edit="comments" w:enforcement="1" w:cryptProviderType="rsaAES" w:cryptAlgorithmClass="hash" w:cryptAlgorithmType="typeAny" w:cryptAlgorithmSid="14" w:cryptSpinCount="100000" w:hash="80U6I1cgLGR1QHhjgE8BPd6AKqUhQ8bSsjY8RHd50NVDJEpDupQm7n0iMe6fxxa9q7JLHN5ZzKorzp8VSG0m6A==" w:salt="e3NtJ/LkjlXveQGMZoZUtw=="/>
  <w:defaultTabStop w:val="720"/>
  <w:drawingGridHorizontalSpacing w:val="120"/>
  <w:drawingGridVerticalSpacing w:val="163"/>
  <w:displayHorizontalDrawingGridEvery w:val="0"/>
  <w:displayVerticalDrawingGridEvery w:val="2"/>
  <w:characterSpacingControl w:val="compressPunctuation"/>
  <w:savePreviewPicture/>
  <w:hdrShapeDefaults>
    <o:shapedefaults v:ext="edit" spidmax="2050"/>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5D2"/>
    <w:rsid w:val="00013E21"/>
    <w:rsid w:val="00023BC3"/>
    <w:rsid w:val="00052CFF"/>
    <w:rsid w:val="0008790B"/>
    <w:rsid w:val="000A5CEB"/>
    <w:rsid w:val="001469EC"/>
    <w:rsid w:val="00155F0D"/>
    <w:rsid w:val="001A576E"/>
    <w:rsid w:val="001B70E8"/>
    <w:rsid w:val="00256106"/>
    <w:rsid w:val="00295B36"/>
    <w:rsid w:val="002D3619"/>
    <w:rsid w:val="002D5638"/>
    <w:rsid w:val="0033308F"/>
    <w:rsid w:val="003450FA"/>
    <w:rsid w:val="00345BC0"/>
    <w:rsid w:val="0035167B"/>
    <w:rsid w:val="00354184"/>
    <w:rsid w:val="003666C0"/>
    <w:rsid w:val="003748AD"/>
    <w:rsid w:val="003B6AE6"/>
    <w:rsid w:val="003C3B5A"/>
    <w:rsid w:val="003F5A76"/>
    <w:rsid w:val="004C341A"/>
    <w:rsid w:val="004E373C"/>
    <w:rsid w:val="0050544F"/>
    <w:rsid w:val="00516121"/>
    <w:rsid w:val="005330A9"/>
    <w:rsid w:val="00557A2B"/>
    <w:rsid w:val="00562EFC"/>
    <w:rsid w:val="00583077"/>
    <w:rsid w:val="005830AE"/>
    <w:rsid w:val="005C28CC"/>
    <w:rsid w:val="00622497"/>
    <w:rsid w:val="006848DE"/>
    <w:rsid w:val="006864EF"/>
    <w:rsid w:val="006A7AF2"/>
    <w:rsid w:val="006C4383"/>
    <w:rsid w:val="00780165"/>
    <w:rsid w:val="007C0C1F"/>
    <w:rsid w:val="00871A5D"/>
    <w:rsid w:val="00887A0C"/>
    <w:rsid w:val="00916621"/>
    <w:rsid w:val="0094282D"/>
    <w:rsid w:val="00961A03"/>
    <w:rsid w:val="00A50234"/>
    <w:rsid w:val="00AC41DF"/>
    <w:rsid w:val="00AD4E63"/>
    <w:rsid w:val="00AF6DE7"/>
    <w:rsid w:val="00B04EFE"/>
    <w:rsid w:val="00B07E47"/>
    <w:rsid w:val="00B1068D"/>
    <w:rsid w:val="00B23E13"/>
    <w:rsid w:val="00B4145B"/>
    <w:rsid w:val="00BA2893"/>
    <w:rsid w:val="00BA6493"/>
    <w:rsid w:val="00BB7821"/>
    <w:rsid w:val="00BD4FE0"/>
    <w:rsid w:val="00BF505D"/>
    <w:rsid w:val="00C10C85"/>
    <w:rsid w:val="00C56CD5"/>
    <w:rsid w:val="00CA4420"/>
    <w:rsid w:val="00CC1D13"/>
    <w:rsid w:val="00CC70A5"/>
    <w:rsid w:val="00D535D2"/>
    <w:rsid w:val="00D62E54"/>
    <w:rsid w:val="00DB41AD"/>
    <w:rsid w:val="00ED12AF"/>
    <w:rsid w:val="00F0167F"/>
    <w:rsid w:val="00F14619"/>
    <w:rsid w:val="00F31A9A"/>
    <w:rsid w:val="00F75B1E"/>
    <w:rsid w:val="00F764EC"/>
    <w:rsid w:val="00F81E47"/>
    <w:rsid w:val="2FF7158A"/>
    <w:rsid w:val="4A7A0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0FD61379"/>
  <w15:chartTrackingRefBased/>
  <w15:docId w15:val="{4ADD337B-C67F-4A05-920C-C78B7BA4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aliases w:val="h1"/>
    <w:basedOn w:val="Normal"/>
    <w:next w:val="Normal"/>
    <w:qFormat/>
    <w:pPr>
      <w:keepNext/>
      <w:jc w:val="center"/>
      <w:outlineLvl w:val="0"/>
    </w:pPr>
    <w:rPr>
      <w:b/>
      <w:bCs/>
      <w:sz w:val="36"/>
      <w:szCs w:val="36"/>
      <w:u w:val="single"/>
    </w:rPr>
  </w:style>
  <w:style w:type="paragraph" w:styleId="Heading2">
    <w:name w:val="heading 2"/>
    <w:aliases w:val="h2"/>
    <w:basedOn w:val="Normal"/>
    <w:qFormat/>
    <w:pPr>
      <w:keepNext/>
      <w:spacing w:before="260"/>
      <w:outlineLvl w:val="1"/>
    </w:pPr>
    <w:rPr>
      <w:rFonts w:ascii="Arial" w:hAnsi="Arial" w:cs="Arial"/>
      <w:b/>
      <w:bCs/>
      <w:sz w:val="26"/>
      <w:szCs w:val="26"/>
    </w:rPr>
  </w:style>
  <w:style w:type="paragraph" w:styleId="Heading3">
    <w:name w:val="heading 3"/>
    <w:aliases w:val="h3"/>
    <w:basedOn w:val="Normal"/>
    <w:qFormat/>
    <w:pPr>
      <w:spacing w:before="240"/>
      <w:outlineLvl w:val="2"/>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indent">
    <w:name w:val="subclauseindent"/>
    <w:basedOn w:val="Normal"/>
    <w:pPr>
      <w:spacing w:after="240"/>
      <w:ind w:left="1701"/>
    </w:pPr>
  </w:style>
  <w:style w:type="paragraph" w:customStyle="1" w:styleId="clauseindent">
    <w:name w:val="clauseindent"/>
    <w:basedOn w:val="Normal"/>
    <w:pPr>
      <w:spacing w:after="240"/>
      <w:ind w:left="851"/>
    </w:pPr>
  </w:style>
  <w:style w:type="paragraph" w:styleId="BodyText">
    <w:name w:val="Body Text"/>
    <w:basedOn w:val="Normal"/>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right" w:pos="8306"/>
      </w:tabs>
    </w:pPr>
    <w:rPr>
      <w:sz w:val="20"/>
      <w:szCs w:val="20"/>
    </w:rPr>
  </w:style>
  <w:style w:type="paragraph" w:customStyle="1" w:styleId="Schedule">
    <w:name w:val="Schedule"/>
    <w:basedOn w:val="Normal"/>
    <w:next w:val="Normal"/>
    <w:pPr>
      <w:spacing w:after="240"/>
      <w:jc w:val="center"/>
    </w:pPr>
    <w:rPr>
      <w:b/>
      <w:bCs/>
    </w:rPr>
  </w:style>
  <w:style w:type="character" w:styleId="FootnoteReference">
    <w:name w:val="footnote reference"/>
    <w:hidden/>
    <w:semiHidden/>
    <w:rPr>
      <w:rFonts w:ascii="Garamond MT" w:hAnsi="Garamond MT" w:cs="Garamond MT"/>
      <w:sz w:val="20"/>
      <w:szCs w:val="20"/>
      <w:vertAlign w:val="superscript"/>
      <w:lang w:val="en-GB"/>
    </w:rPr>
  </w:style>
  <w:style w:type="paragraph" w:styleId="FootnoteText">
    <w:name w:val="footnote text"/>
    <w:aliases w:val="Car"/>
    <w:basedOn w:val="Normal"/>
    <w:hidden/>
    <w:semiHidden/>
    <w:rPr>
      <w:sz w:val="20"/>
      <w:szCs w:val="20"/>
    </w:rPr>
  </w:style>
  <w:style w:type="character" w:styleId="Hyperlink">
    <w:name w:val="Hyperlink"/>
    <w:semiHidden/>
    <w:rPr>
      <w:rFonts w:ascii="Times New Roman" w:hAnsi="Times New Roman" w:cs="Times New Roman"/>
      <w:color w:val="0000FF"/>
      <w:sz w:val="24"/>
      <w:szCs w:val="24"/>
      <w:u w:val="single"/>
      <w:lang w:val="en-GB"/>
    </w:rPr>
  </w:style>
  <w:style w:type="paragraph" w:styleId="BalloonText">
    <w:name w:val="Balloon Text"/>
    <w:basedOn w:val="Normal"/>
    <w:hidden/>
    <w:rPr>
      <w:rFonts w:ascii="Tahoma" w:hAnsi="Tahoma" w:cs="Tahoma"/>
      <w:sz w:val="16"/>
      <w:szCs w:val="16"/>
    </w:rPr>
  </w:style>
  <w:style w:type="character" w:customStyle="1" w:styleId="Heading3Char">
    <w:name w:val="Heading 3 Char"/>
    <w:hidden/>
    <w:rPr>
      <w:rFonts w:ascii="Arial" w:hAnsi="Arial" w:cs="Arial"/>
      <w:b/>
      <w:bCs/>
      <w:i/>
      <w:iCs/>
      <w:sz w:val="24"/>
      <w:szCs w:val="24"/>
      <w:lang w:val="en-GB"/>
    </w:rPr>
  </w:style>
  <w:style w:type="paragraph" w:customStyle="1" w:styleId="DeltaViewTableHeading">
    <w:name w:val="DeltaView Table Heading"/>
    <w:basedOn w:val="Normal"/>
    <w:pPr>
      <w:widowControl/>
      <w:spacing w:after="120"/>
    </w:pPr>
    <w:rPr>
      <w:rFonts w:ascii="Arial" w:hAnsi="Arial" w:cs="Arial"/>
      <w:b/>
      <w:bCs/>
      <w:lang w:val="en-US"/>
    </w:rPr>
  </w:style>
  <w:style w:type="paragraph" w:customStyle="1" w:styleId="DeltaViewTableBody">
    <w:name w:val="DeltaView Table Body"/>
    <w:basedOn w:val="Normal"/>
    <w:pPr>
      <w:widowControl/>
    </w:pPr>
    <w:rPr>
      <w:rFonts w:ascii="Arial" w:hAnsi="Arial" w:cs="Arial"/>
      <w:lang w:val="en-US"/>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rPr>
  </w:style>
  <w:style w:type="character" w:styleId="CommentReference">
    <w:name w:val="annotation reference"/>
    <w:semiHidden/>
    <w:rPr>
      <w:sz w:val="16"/>
      <w:szCs w:val="16"/>
    </w:rPr>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character" w:customStyle="1" w:styleId="DeltaViewMoveSource">
    <w:name w:val="DeltaView Move Source"/>
    <w:rPr>
      <w:strike/>
      <w:color w:val="00C000"/>
    </w:rPr>
  </w:style>
  <w:style w:type="character" w:customStyle="1" w:styleId="DeltaViewMoveDestination">
    <w:name w:val="DeltaView Move Destination"/>
    <w:rPr>
      <w:color w:val="00C000"/>
      <w:u w:val="double"/>
    </w:rPr>
  </w:style>
  <w:style w:type="paragraph" w:styleId="CommentText">
    <w:name w:val="annotation text"/>
    <w:basedOn w:val="Normal"/>
    <w:next w:val="BalloonText"/>
    <w:semiHidden/>
    <w:pPr>
      <w:widowControl/>
    </w:pPr>
    <w:rPr>
      <w:sz w:val="20"/>
      <w:szCs w:val="20"/>
      <w:lang w:val="en-US"/>
    </w:rPr>
  </w:style>
  <w:style w:type="character" w:customStyle="1" w:styleId="DeltaViewChangeNumber">
    <w:name w:val="DeltaView Change Number"/>
    <w:rPr>
      <w:color w:val="000000"/>
      <w:vertAlign w:val="superscript"/>
    </w:rPr>
  </w:style>
  <w:style w:type="character" w:customStyle="1" w:styleId="DeltaViewDelimiter">
    <w:name w:val="DeltaView Delimiter"/>
  </w:style>
  <w:style w:type="paragraph" w:styleId="DocumentMap">
    <w:name w:val="Document Map"/>
    <w:basedOn w:val="Normal"/>
    <w:semiHidden/>
    <w:pPr>
      <w:widowControl/>
      <w:shd w:val="clear" w:color="auto" w:fill="000080"/>
    </w:pPr>
    <w:rPr>
      <w:rFonts w:ascii="Tahoma" w:hAnsi="Tahoma" w:cs="Tahoma"/>
      <w:lang w:val="en-US"/>
    </w:rPr>
  </w:style>
  <w:style w:type="character" w:customStyle="1" w:styleId="DeltaViewFormatChange">
    <w:name w:val="DeltaView Format Change"/>
    <w:rPr>
      <w:color w:val="000000"/>
    </w:rPr>
  </w:style>
  <w:style w:type="character" w:customStyle="1" w:styleId="DeltaViewMovedDeletion">
    <w:name w:val="DeltaView Moved Deletion"/>
    <w:rPr>
      <w:strike/>
      <w:color w:val="C08080"/>
    </w:rPr>
  </w:style>
  <w:style w:type="character" w:customStyle="1" w:styleId="DeltaViewComment">
    <w:name w:val="DeltaView Comment"/>
    <w:rPr>
      <w:color w:val="000000"/>
    </w:rPr>
  </w:style>
  <w:style w:type="character" w:customStyle="1" w:styleId="DeltaViewStyleChangeText">
    <w:name w:val="DeltaView Style Change Text"/>
    <w:rPr>
      <w:color w:val="000000"/>
      <w:u w:val="double"/>
    </w:rPr>
  </w:style>
  <w:style w:type="character" w:customStyle="1" w:styleId="DeltaViewStyleChangeLabel">
    <w:name w:val="DeltaView Style Change Label"/>
    <w:rPr>
      <w:color w:val="000000"/>
    </w:rPr>
  </w:style>
  <w:style w:type="character" w:customStyle="1" w:styleId="DeltaViewInsertedComment">
    <w:name w:val="DeltaView Inserted Comment"/>
    <w:rPr>
      <w:color w:val="0000FF"/>
      <w:u w:val="double"/>
    </w:rPr>
  </w:style>
  <w:style w:type="character" w:customStyle="1" w:styleId="DeltaViewDeletedComment">
    <w:name w:val="DeltaView Deleted Comment"/>
    <w:rPr>
      <w:strike/>
      <w:color w:val="FF0000"/>
    </w:rPr>
  </w:style>
  <w:style w:type="paragraph" w:styleId="CommentSubject">
    <w:name w:val="annotation subject"/>
    <w:basedOn w:val="CommentText"/>
    <w:next w:val="CommentText"/>
    <w:pPr>
      <w:widowControl w:val="0"/>
    </w:pPr>
    <w:rPr>
      <w:b/>
      <w:bCs/>
      <w:lang w:val="en-GB"/>
    </w:rPr>
  </w:style>
  <w:style w:type="character" w:customStyle="1" w:styleId="CommentTextChar">
    <w:name w:val="Comment Text Char"/>
    <w:rPr>
      <w:lang w:val="en-US"/>
    </w:rPr>
  </w:style>
  <w:style w:type="character" w:customStyle="1" w:styleId="CommentSubjectChar">
    <w:name w:val="Comment Subject Char"/>
    <w:basedOn w:val="CommentTextChar"/>
    <w:rPr>
      <w:lang w:val="en-US"/>
    </w:rPr>
  </w:style>
  <w:style w:type="paragraph" w:styleId="Revision">
    <w:name w:val="Revision"/>
    <w:hidden/>
    <w:uiPriority w:val="99"/>
    <w:semiHidden/>
    <w:rsid w:val="003748AD"/>
    <w:rPr>
      <w:sz w:val="24"/>
      <w:szCs w:val="24"/>
    </w:rPr>
  </w:style>
  <w:style w:type="paragraph" w:styleId="ListParagraph">
    <w:name w:val="List Paragraph"/>
    <w:basedOn w:val="Normal"/>
    <w:uiPriority w:val="34"/>
    <w:qFormat/>
    <w:rsid w:val="00295B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6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4EF0B-AB29-43D8-AB0C-3CD8FB5200C6}"/>
</file>

<file path=customXml/itemProps2.xml><?xml version="1.0" encoding="utf-8"?>
<ds:datastoreItem xmlns:ds="http://schemas.openxmlformats.org/officeDocument/2006/customXml" ds:itemID="{5603E557-24B9-4434-B706-AB8A6A51181C}">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943AA2F2-CFB6-4A0F-8092-58B3544925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2696</Words>
  <Characters>15368</Characters>
  <Application>Microsoft Office Word</Application>
  <DocSecurity>8</DocSecurity>
  <Lines>128</Lines>
  <Paragraphs>36</Paragraphs>
  <ScaleCrop>false</ScaleCrop>
  <HeadingPairs>
    <vt:vector size="2" baseType="variant">
      <vt:variant>
        <vt:lpstr>Title</vt:lpstr>
      </vt:variant>
      <vt:variant>
        <vt:i4>1</vt:i4>
      </vt:variant>
    </vt:vector>
  </HeadingPairs>
  <TitlesOfParts>
    <vt:vector size="1" baseType="lpstr">
      <vt:lpstr>CUSC - EXHIBIT I</vt:lpstr>
    </vt:vector>
  </TitlesOfParts>
  <Company>National Grid</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EXHIBIT I</dc:title>
  <dc:subject/>
  <dc:creator>Wragge User</dc:creator>
  <cp:keywords/>
  <cp:lastModifiedBy>Lizzie Timmins (NESO)</cp:lastModifiedBy>
  <cp:revision>11</cp:revision>
  <cp:lastPrinted>2022-12-20T13:12:00Z</cp:lastPrinted>
  <dcterms:created xsi:type="dcterms:W3CDTF">2024-10-18T00:49:00Z</dcterms:created>
  <dcterms:modified xsi:type="dcterms:W3CDTF">2024-11-05T16:06:00Z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Legal01#17824100v1[ELB1]</vt:lpwstr>
  </property>
  <property fmtid="{D5CDD505-2E9C-101B-9397-08002B2CF9AE}" pid="3" name="tikitDocNumber">
    <vt:lpwstr>17824100</vt:lpwstr>
  </property>
  <property fmtid="{D5CDD505-2E9C-101B-9397-08002B2CF9AE}" pid="4" name="tikitVersionNumber">
    <vt:lpwstr>1</vt:lpwstr>
  </property>
  <property fmtid="{D5CDD505-2E9C-101B-9397-08002B2CF9AE}" pid="5" name="tikitDocDescription">
    <vt:lpwstr>CUSC Exhibit I - Ofgem Submission 16/10 - comp</vt:lpwstr>
  </property>
  <property fmtid="{D5CDD505-2E9C-101B-9397-08002B2CF9AE}" pid="6" name="tikitAuthorID">
    <vt:lpwstr>ELB1</vt:lpwstr>
  </property>
  <property fmtid="{D5CDD505-2E9C-101B-9397-08002B2CF9AE}" pid="7" name="tikitAuthor">
    <vt:lpwstr>Eleanor Baynes</vt:lpwstr>
  </property>
  <property fmtid="{D5CDD505-2E9C-101B-9397-08002B2CF9AE}" pid="8" name="tikitTypistID">
    <vt:lpwstr>ELB1</vt:lpwstr>
  </property>
  <property fmtid="{D5CDD505-2E9C-101B-9397-08002B2CF9AE}" pid="9" name="tikitClientID">
    <vt:lpwstr>542801</vt:lpwstr>
  </property>
  <property fmtid="{D5CDD505-2E9C-101B-9397-08002B2CF9AE}" pid="10" name="tikitClientDescription">
    <vt:lpwstr>National Grid Electricity Transmission p</vt:lpwstr>
  </property>
  <property fmtid="{D5CDD505-2E9C-101B-9397-08002B2CF9AE}" pid="11" name="tikitMatterDescription">
    <vt:lpwstr>Codes update for off-shore transmission</vt:lpwstr>
  </property>
  <property fmtid="{D5CDD505-2E9C-101B-9397-08002B2CF9AE}" pid="12" name="tikitMatterID">
    <vt:lpwstr>2041701</vt:lpwstr>
  </property>
  <property fmtid="{D5CDD505-2E9C-101B-9397-08002B2CF9AE}" pid="13" name="::">
    <vt:lpwstr>-Main Document</vt:lpwstr>
  </property>
  <property fmtid="{D5CDD505-2E9C-101B-9397-08002B2CF9AE}" pid="14" name="Classification">
    <vt:lpwstr>Unclassified</vt:lpwstr>
  </property>
  <property fmtid="{D5CDD505-2E9C-101B-9397-08002B2CF9AE}" pid="15" name="Organisation">
    <vt:lpwstr>National Grid Elec</vt:lpwstr>
  </property>
  <property fmtid="{D5CDD505-2E9C-101B-9397-08002B2CF9AE}" pid="16" name="_Status">
    <vt:lpwstr>Draft</vt:lpwstr>
  </property>
  <property fmtid="{D5CDD505-2E9C-101B-9397-08002B2CF9AE}" pid="17" name=":">
    <vt:lpwstr/>
  </property>
  <property fmtid="{D5CDD505-2E9C-101B-9397-08002B2CF9AE}" pid="18" name="Publication Date:">
    <vt:lpwstr>2010-10-19T00:00:00Z</vt:lpwstr>
  </property>
  <property fmtid="{D5CDD505-2E9C-101B-9397-08002B2CF9AE}" pid="19" name="ContentTypeId">
    <vt:lpwstr>0x010100731349D1BA3AE644822E919809003BBB</vt:lpwstr>
  </property>
  <property fmtid="{D5CDD505-2E9C-101B-9397-08002B2CF9AE}" pid="20" name="ContentType">
    <vt:lpwstr>External Document</vt:lpwstr>
  </property>
  <property fmtid="{D5CDD505-2E9C-101B-9397-08002B2CF9AE}" pid="21" name="Applicable Start Date">
    <vt:lpwstr>2010-10-19T00:00:00Z</vt:lpwstr>
  </property>
  <property fmtid="{D5CDD505-2E9C-101B-9397-08002B2CF9AE}" pid="22" name="Meeting Date">
    <vt:lpwstr>2010-10-19T00:00:00Z</vt:lpwstr>
  </property>
  <property fmtid="{D5CDD505-2E9C-101B-9397-08002B2CF9AE}" pid="23" name="Ref No">
    <vt:lpwstr/>
  </property>
  <property fmtid="{D5CDD505-2E9C-101B-9397-08002B2CF9AE}" pid="24" name="Applicable Duration">
    <vt:lpwstr>-</vt:lpwstr>
  </property>
  <property fmtid="{D5CDD505-2E9C-101B-9397-08002B2CF9AE}" pid="25" name="Descriptor">
    <vt:lpwstr/>
  </property>
  <property fmtid="{D5CDD505-2E9C-101B-9397-08002B2CF9AE}" pid="26" name="Select Content Type Above">
    <vt:lpwstr/>
  </property>
  <property fmtid="{D5CDD505-2E9C-101B-9397-08002B2CF9AE}" pid="27" name="MediaServiceImageTags">
    <vt:lpwstr/>
  </property>
</Properties>
</file>